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72378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723788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72378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723788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72378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723788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3B488B78" w:rsidR="00AD4FD2" w:rsidRPr="00A42D69" w:rsidRDefault="0042396D" w:rsidP="0072378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547EFD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7B64BA72" w:rsidR="00AD4FD2" w:rsidRPr="00A42D69" w:rsidRDefault="00547EFD" w:rsidP="00723788">
            <w:pPr>
              <w:spacing w:before="120" w:after="120"/>
            </w:pPr>
            <w:r>
              <w:t xml:space="preserve">Miestna akčná skupina </w:t>
            </w:r>
            <w:r w:rsidR="00016F4F">
              <w:t>OLŠAVA - TORYSA</w:t>
            </w:r>
            <w:r>
              <w:t>, o.z.</w:t>
            </w:r>
          </w:p>
        </w:tc>
      </w:tr>
      <w:tr w:rsidR="00AD4FD2" w:rsidRPr="00A42D69" w14:paraId="5F2CF32D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139A247B" w:rsidR="00AD4FD2" w:rsidRPr="00C63419" w:rsidRDefault="00AD4FD2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8C9270B" w:rsidR="00AD4FD2" w:rsidRPr="00A42D69" w:rsidRDefault="0042396D" w:rsidP="0072378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007C8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054403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054403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054403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054403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8003C9" w:rsidRDefault="00C007C8" w:rsidP="00054403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8003C9" w:rsidRDefault="00C007C8" w:rsidP="00054403">
            <w:pPr>
              <w:rPr>
                <w:rFonts w:asciiTheme="minorHAnsi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054403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8003C9" w:rsidRDefault="00C007C8" w:rsidP="00DC7AA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8003C9" w:rsidRDefault="00C007C8" w:rsidP="00DC7AA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8003C9" w:rsidRDefault="00C007C8" w:rsidP="00DC7AAB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8003C9" w:rsidRDefault="00C007C8" w:rsidP="00DC7AAB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054403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8003C9" w:rsidRDefault="00C007C8" w:rsidP="00DC7AA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8003C9" w:rsidRDefault="00C007C8" w:rsidP="00DC7AAB">
            <w:pPr>
              <w:ind w:left="415"/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054403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8003C9" w:rsidRDefault="00C007C8" w:rsidP="00DC7AA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054403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71151">
              <w:rPr>
                <w:rFonts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71151">
              <w:rPr>
                <w:rFonts w:eastAsia="Times New Roman" w:cstheme="minorHAnsi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553A1891" w:rsidR="00C007C8" w:rsidRPr="00871151" w:rsidRDefault="00C007C8" w:rsidP="00DC4499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Posudzuje sa, či žiadateľ vytvorí minimálne 0,5 úväzkové pracovné miesto FTE alebo 1 pracovné miesto FTE, v závislosti od výšky </w:t>
            </w:r>
            <w:r w:rsidR="00054403">
              <w:rPr>
                <w:rFonts w:asciiTheme="minorHAnsi" w:eastAsia="Times New Roman" w:hAnsiTheme="minorHAnsi" w:cstheme="minorHAnsi"/>
                <w:lang w:eastAsia="sk-SK"/>
              </w:rPr>
              <w:t>poskytnutého</w:t>
            </w:r>
            <w:r w:rsidR="00054403" w:rsidRPr="00871151">
              <w:rPr>
                <w:rFonts w:eastAsia="Times New Roman" w:cstheme="minorHAnsi"/>
                <w:lang w:eastAsia="sk-SK"/>
              </w:rPr>
              <w:t xml:space="preserve"> </w:t>
            </w:r>
            <w:r w:rsidR="00054403" w:rsidRPr="00DC4499">
              <w:rPr>
                <w:rFonts w:eastAsia="Times New Roman" w:cstheme="minorHAnsi"/>
                <w:lang w:eastAsia="sk-SK"/>
              </w:rPr>
              <w:t>príspevku</w:t>
            </w:r>
            <w:r w:rsidRPr="00871151">
              <w:rPr>
                <w:rFonts w:eastAsia="Times New Roman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71151">
              <w:rPr>
                <w:rFonts w:eastAsia="Times New Roman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871151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B6B1" w14:textId="30CD4E17" w:rsidR="00C007C8" w:rsidRPr="00DC4499" w:rsidRDefault="00C007C8">
            <w:pPr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Žiadateľ, ktorého výška </w:t>
            </w:r>
            <w:r w:rsidR="00054403" w:rsidRPr="00DC4499">
              <w:rPr>
                <w:rFonts w:eastAsia="Times New Roman" w:cstheme="minorHAnsi"/>
                <w:lang w:eastAsia="sk-SK"/>
              </w:rPr>
              <w:t>príspevku</w:t>
            </w:r>
            <w:r w:rsidR="00054403" w:rsidRPr="00871151">
              <w:rPr>
                <w:rFonts w:eastAsia="Times New Roman" w:cstheme="minorHAnsi"/>
                <w:lang w:eastAsia="sk-SK"/>
              </w:rPr>
              <w:t xml:space="preserve"> </w:t>
            </w:r>
            <w:r w:rsidRPr="00871151">
              <w:rPr>
                <w:rFonts w:eastAsia="Times New Roman" w:cstheme="minorHAnsi"/>
                <w:lang w:eastAsia="sk-SK"/>
              </w:rPr>
              <w:t>je nižšia ako 25 000 Eur, sa zaviazal vytvoriť minimálne 0,5 úväzkové pracovné miesto FTE.</w:t>
            </w:r>
          </w:p>
          <w:p w14:paraId="6857B252" w14:textId="77777777" w:rsidR="00054403" w:rsidRPr="00871151" w:rsidRDefault="00054403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9A2700D" w14:textId="4F3992E9" w:rsidR="00C007C8" w:rsidRPr="00871151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Žiadateľ, ktorého výška </w:t>
            </w:r>
            <w:r w:rsidR="00054403" w:rsidRPr="00DC4499">
              <w:rPr>
                <w:rFonts w:eastAsia="Times New Roman" w:cstheme="minorHAnsi"/>
                <w:lang w:eastAsia="sk-SK"/>
              </w:rPr>
              <w:t>príspevku</w:t>
            </w:r>
            <w:r w:rsidR="00054403" w:rsidRPr="00871151">
              <w:rPr>
                <w:rFonts w:eastAsia="Times New Roman" w:cstheme="minorHAnsi"/>
                <w:lang w:eastAsia="sk-SK"/>
              </w:rPr>
              <w:t xml:space="preserve"> </w:t>
            </w:r>
            <w:r w:rsidRPr="00871151">
              <w:rPr>
                <w:rFonts w:eastAsia="Times New Roman" w:cstheme="minorHAnsi"/>
                <w:lang w:eastAsia="sk-SK"/>
              </w:rPr>
              <w:t>je vyššia alebo rovná 25 000 Eur, sa zaviazal vytvoriť minimálne 1 pracovné miesto FTE.</w:t>
            </w:r>
          </w:p>
        </w:tc>
      </w:tr>
      <w:tr w:rsidR="00C007C8" w:rsidRPr="008003C9" w14:paraId="45EF9B2C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871151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871151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E708" w14:textId="6EC5C437" w:rsidR="00054403" w:rsidRPr="00DC4499" w:rsidRDefault="00C007C8">
            <w:pPr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Žiadateľ, ktorého výška </w:t>
            </w:r>
            <w:r w:rsidR="00054403" w:rsidRPr="00DC4499">
              <w:rPr>
                <w:rFonts w:eastAsia="Times New Roman" w:cstheme="minorHAnsi"/>
                <w:lang w:eastAsia="sk-SK"/>
              </w:rPr>
              <w:t>príspevku</w:t>
            </w:r>
            <w:r w:rsidR="00054403" w:rsidRPr="00871151">
              <w:rPr>
                <w:rFonts w:eastAsia="Times New Roman" w:cstheme="minorHAnsi"/>
                <w:lang w:eastAsia="sk-SK"/>
              </w:rPr>
              <w:t xml:space="preserve"> </w:t>
            </w:r>
            <w:r w:rsidRPr="00871151">
              <w:rPr>
                <w:rFonts w:eastAsia="Times New Roman" w:cstheme="minorHAnsi"/>
                <w:lang w:eastAsia="sk-SK"/>
              </w:rPr>
              <w:t>je nižšia ako 25 000 Eur, sa nezaviazal vytvoriť minimálne 0,5 úväzkové pracovné miesto FTE.</w:t>
            </w:r>
          </w:p>
          <w:p w14:paraId="2FAEA4D2" w14:textId="34056E70" w:rsidR="00C007C8" w:rsidRPr="00871151" w:rsidRDefault="00C007C8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59F5CE13" w14:textId="4F6A8D49" w:rsidR="00C007C8" w:rsidRPr="00871151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Žiadateľ, ktorého výška </w:t>
            </w:r>
            <w:r w:rsidR="00054403" w:rsidRPr="00DC4499">
              <w:rPr>
                <w:rFonts w:eastAsia="Times New Roman" w:cstheme="minorHAnsi"/>
                <w:lang w:eastAsia="sk-SK"/>
              </w:rPr>
              <w:t>príspevku</w:t>
            </w:r>
            <w:r w:rsidR="00054403" w:rsidRPr="00871151">
              <w:rPr>
                <w:rFonts w:eastAsia="Times New Roman" w:cstheme="minorHAnsi"/>
                <w:lang w:eastAsia="sk-SK"/>
              </w:rPr>
              <w:t xml:space="preserve"> </w:t>
            </w:r>
            <w:r w:rsidRPr="00871151">
              <w:rPr>
                <w:rFonts w:eastAsia="Times New Roman" w:cstheme="minorHAnsi"/>
                <w:lang w:eastAsia="sk-SK"/>
              </w:rPr>
              <w:t>je vyššia alebo rovná 25 000 Eur, sa nezaviazal vytvoriť minimálne 1 pracovné miesto FTE.</w:t>
            </w:r>
          </w:p>
        </w:tc>
      </w:tr>
      <w:tr w:rsidR="00C007C8" w:rsidRPr="008003C9" w14:paraId="7A62E62E" w14:textId="77777777" w:rsidTr="00054403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0D2E2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71151">
              <w:rPr>
                <w:rFonts w:cstheme="minorHAnsi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6F128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71151">
              <w:rPr>
                <w:rFonts w:eastAsia="Times New Roman" w:cstheme="minorHAnsi"/>
                <w:lang w:eastAsia="sk-SK"/>
              </w:rPr>
              <w:t>Hodnota vytvoreného pracovného miesta</w:t>
            </w:r>
          </w:p>
          <w:p w14:paraId="1E9E6932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65897" w14:textId="77777777" w:rsidR="00C007C8" w:rsidRPr="00871151" w:rsidRDefault="00C007C8" w:rsidP="00DC4499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71151">
              <w:rPr>
                <w:rFonts w:eastAsia="Times New Roman" w:cstheme="minorHAnsi"/>
                <w:lang w:eastAsia="sk-SK"/>
              </w:rPr>
              <w:lastRenderedPageBreak/>
              <w:t xml:space="preserve">Posudzuje sa hodnota vytvoreného pracovného miesta. Hodnota pracovného miesta sa vypočíta </w:t>
            </w:r>
            <w:r w:rsidRPr="00871151">
              <w:rPr>
                <w:rFonts w:eastAsia="Times New Roman" w:cstheme="minorHAnsi"/>
                <w:lang w:eastAsia="sk-SK"/>
              </w:rPr>
              <w:lastRenderedPageBreak/>
              <w:t xml:space="preserve">ako výška schváleného príspevku k plánovanej hodnote merateľného ukazovateľa A104 </w:t>
            </w:r>
            <w:r w:rsidRPr="00871151">
              <w:rPr>
                <w:rFonts w:eastAsia="Times New Roman" w:cstheme="minorHAnsi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15FE3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71151">
              <w:rPr>
                <w:rFonts w:eastAsia="Times New Roman" w:cstheme="minorHAnsi"/>
                <w:lang w:eastAsia="sk-SK"/>
              </w:rPr>
              <w:lastRenderedPageBreak/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68CC" w14:textId="77777777" w:rsidR="00C007C8" w:rsidRPr="00871151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3213" w14:textId="14D68BB0" w:rsidR="00C007C8" w:rsidRPr="00871151" w:rsidRDefault="00C007C8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Ak je hodnota pracovného miesta </w:t>
            </w:r>
            <w:r w:rsidR="00871151" w:rsidRPr="00DC4499">
              <w:rPr>
                <w:rFonts w:eastAsia="Times New Roman" w:cstheme="minorHAnsi"/>
                <w:lang w:eastAsia="sk-SK"/>
              </w:rPr>
              <w:t xml:space="preserve">FTE </w:t>
            </w:r>
            <w:r w:rsidRPr="00871151">
              <w:rPr>
                <w:rFonts w:eastAsia="Times New Roman" w:cstheme="minorHAnsi"/>
                <w:lang w:eastAsia="sk-SK"/>
              </w:rPr>
              <w:t>rovná alebo vyššia ako 50 000 EUR.</w:t>
            </w:r>
          </w:p>
        </w:tc>
      </w:tr>
      <w:tr w:rsidR="00C007C8" w:rsidRPr="008003C9" w14:paraId="685D0A5D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5667A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9223A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2BE9F" w14:textId="77777777" w:rsidR="00C007C8" w:rsidRPr="00871151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7B267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EEB0" w14:textId="77777777" w:rsidR="00C007C8" w:rsidRPr="00871151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A489" w14:textId="456A7E3C" w:rsidR="00C007C8" w:rsidRPr="00871151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Ak je hodnota pracovného miesta</w:t>
            </w:r>
            <w:r w:rsidR="00871151" w:rsidRPr="00DC4499">
              <w:rPr>
                <w:rFonts w:eastAsia="Times New Roman" w:cstheme="minorHAnsi"/>
                <w:lang w:eastAsia="sk-SK"/>
              </w:rPr>
              <w:t xml:space="preserve"> FTE</w:t>
            </w:r>
            <w:r w:rsidRPr="00871151">
              <w:rPr>
                <w:rFonts w:eastAsia="Times New Roman" w:cstheme="minorHAnsi"/>
                <w:lang w:eastAsia="sk-SK"/>
              </w:rPr>
              <w:t xml:space="preserve"> nižšia ako 50 000 EUR </w:t>
            </w:r>
            <w:r w:rsidR="00871151" w:rsidRPr="00DC4499">
              <w:rPr>
                <w:rFonts w:eastAsia="Times New Roman" w:cstheme="minorHAnsi"/>
                <w:lang w:eastAsia="sk-SK"/>
              </w:rPr>
              <w:t xml:space="preserve">a rovná </w:t>
            </w:r>
            <w:r w:rsidRPr="00871151">
              <w:rPr>
                <w:rFonts w:eastAsia="Times New Roman" w:cstheme="minorHAnsi"/>
                <w:lang w:eastAsia="sk-SK"/>
              </w:rPr>
              <w:t>alebo vyššia ako 25 000 Eur.</w:t>
            </w:r>
          </w:p>
        </w:tc>
      </w:tr>
      <w:tr w:rsidR="00C007C8" w:rsidRPr="008003C9" w14:paraId="1B5192E8" w14:textId="77777777" w:rsidTr="00054403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6F85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2413" w14:textId="77777777" w:rsidR="00C007C8" w:rsidRPr="00871151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AFD0" w14:textId="77777777" w:rsidR="00C007C8" w:rsidRPr="00871151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A046" w14:textId="77777777" w:rsidR="00C007C8" w:rsidRPr="00871151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4B83" w14:textId="77777777" w:rsidR="00C007C8" w:rsidRPr="00871151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AF43" w14:textId="2FF0E7EB" w:rsidR="00C007C8" w:rsidRPr="00871151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71151">
              <w:rPr>
                <w:rFonts w:eastAsia="Times New Roman" w:cstheme="minorHAnsi"/>
                <w:lang w:eastAsia="sk-SK"/>
              </w:rPr>
              <w:t xml:space="preserve">Ak je hodnota pracovného miesta </w:t>
            </w:r>
            <w:r w:rsidR="00871151" w:rsidRPr="00DC4499">
              <w:rPr>
                <w:rFonts w:eastAsia="Times New Roman" w:cstheme="minorHAnsi"/>
                <w:lang w:eastAsia="sk-SK"/>
              </w:rPr>
              <w:t xml:space="preserve">FTE </w:t>
            </w:r>
            <w:r w:rsidRPr="00871151">
              <w:rPr>
                <w:rFonts w:eastAsia="Times New Roman" w:cstheme="minorHAnsi"/>
                <w:lang w:eastAsia="sk-SK"/>
              </w:rPr>
              <w:t>nižšia ako 25 000 Eur.</w:t>
            </w:r>
          </w:p>
        </w:tc>
      </w:tr>
      <w:tr w:rsidR="00C007C8" w:rsidRPr="008003C9" w14:paraId="5B275679" w14:textId="77777777" w:rsidTr="00054403">
        <w:trPr>
          <w:trHeight w:val="1418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D819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20169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CD46A" w14:textId="77777777" w:rsidR="00C007C8" w:rsidRPr="008003C9" w:rsidRDefault="00C007C8" w:rsidP="00DC7AAB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</w:t>
            </w:r>
            <w:r>
              <w:rPr>
                <w:rFonts w:asciiTheme="minorHAnsi" w:hAnsiTheme="minorHAnsi" w:cstheme="minorHAnsi"/>
              </w:rPr>
              <w:t> </w:t>
            </w:r>
            <w:r w:rsidRPr="008003C9">
              <w:rPr>
                <w:rFonts w:asciiTheme="minorHAnsi" w:hAnsiTheme="minorHAnsi" w:cstheme="minorHAnsi"/>
              </w:rPr>
              <w:t>území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B3FD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Pr="008003C9">
              <w:rPr>
                <w:rFonts w:asciiTheme="minorHAnsi" w:hAnsiTheme="minorHAnsi" w:cstheme="minorHAnsi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9D5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  <w:p w14:paraId="46E707CB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3E2" w14:textId="77777777" w:rsidR="00C007C8" w:rsidRPr="008003C9" w:rsidRDefault="00C007C8" w:rsidP="00DC7AAB">
            <w:pPr>
              <w:spacing w:before="100" w:after="10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C007C8" w:rsidRPr="008003C9" w14:paraId="69B062D5" w14:textId="77777777" w:rsidTr="00DC7AAB">
        <w:trPr>
          <w:trHeight w:val="1418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43D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4773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F764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B7C1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4DB0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  <w:p w14:paraId="1ADB4C54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01DD" w14:textId="77777777" w:rsidR="00C007C8" w:rsidRPr="008003C9" w:rsidRDefault="00C007C8" w:rsidP="00DC7AAB">
            <w:pPr>
              <w:spacing w:before="100" w:after="10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C007C8" w:rsidRPr="008003C9" w14:paraId="4B2CF63C" w14:textId="77777777" w:rsidTr="00DC7AAB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86A2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B4FD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Prínos re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3A55" w14:textId="1AC14D19" w:rsidR="00C007C8" w:rsidRPr="008003C9" w:rsidRDefault="00C007C8" w:rsidP="00DC7AAB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</w:t>
            </w:r>
            <w:r w:rsidR="006307A2">
              <w:rPr>
                <w:rFonts w:asciiTheme="minorHAnsi" w:eastAsia="Times New Roman" w:hAnsiTheme="minorHAnsi" w:cstheme="minorHAnsi"/>
                <w:lang w:eastAsia="sk-SK"/>
              </w:rPr>
              <w:t>m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A26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F76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1E86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DC7AAB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49C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D18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4572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E653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FC08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9EBE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DC7AAB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951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7F8E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2926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8A58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2F4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AFED" w14:textId="47FDF11F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6307A2">
              <w:rPr>
                <w:rFonts w:asciiTheme="minorHAnsi" w:eastAsia="Times New Roman" w:hAnsiTheme="minorHAnsi" w:cstheme="minorHAnsi"/>
                <w:lang w:eastAsia="sk-SK"/>
              </w:rPr>
              <w:t>štyri</w:t>
            </w:r>
            <w:r w:rsidR="006307A2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 viac obcí na území MAS.</w:t>
            </w:r>
          </w:p>
        </w:tc>
      </w:tr>
      <w:tr w:rsidR="00C007C8" w:rsidRPr="008003C9" w14:paraId="39585E9F" w14:textId="77777777" w:rsidTr="00DC7AAB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37F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0EAC" w14:textId="34CEB602" w:rsidR="00C007C8" w:rsidRPr="003F4962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3F496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DC4499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8D57" w14:textId="0C93519F" w:rsidR="00C007C8" w:rsidRPr="008003C9" w:rsidRDefault="00C007C8" w:rsidP="00DC7AAB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na základe preukázanej garancie </w:t>
            </w:r>
            <w:r w:rsidR="006307A2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0690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B8DA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444F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DC7AAB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BE06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B1DD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4247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7336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BB27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AD85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1CCEC7CE" w14:textId="77777777" w:rsidTr="00DC7AAB">
        <w:trPr>
          <w:trHeight w:val="1494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58530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4281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B0DF5" w14:textId="77777777" w:rsidR="00C007C8" w:rsidRPr="008003C9" w:rsidRDefault="00C007C8" w:rsidP="00DC7AAB">
            <w:pPr>
              <w:spacing w:before="8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uznanej hodnoty merateľného ukazovateľa A101 Počet produktov, ktoré sú pre firmu nové.</w:t>
            </w:r>
          </w:p>
          <w:p w14:paraId="0E03213C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91EBB3D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prípade, ak hodnotiteľ dospeje k záveru, že plánovaná hodnota nie je reálna túto hodnotu zníži.</w:t>
            </w:r>
          </w:p>
          <w:p w14:paraId="1B01CEBB" w14:textId="77777777" w:rsidR="00C007C8" w:rsidRPr="008003C9" w:rsidRDefault="00C007C8" w:rsidP="00DC7AAB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F649EEC" w14:textId="77777777" w:rsidR="00C007C8" w:rsidRPr="008003C9" w:rsidRDefault="00C007C8" w:rsidP="00DC7AAB">
            <w:pPr>
              <w:spacing w:after="8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860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04AB0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DEAA0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nepredstaví nový výrobok pre firmu.</w:t>
            </w:r>
          </w:p>
        </w:tc>
      </w:tr>
      <w:tr w:rsidR="00C007C8" w:rsidRPr="008003C9" w14:paraId="7B1DEC97" w14:textId="77777777" w:rsidTr="00DC7AAB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FA5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F59F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6A95C" w14:textId="77777777" w:rsidR="00C007C8" w:rsidRPr="008003C9" w:rsidRDefault="00C007C8" w:rsidP="00054403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BE4AC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06171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7066A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predstaví nový výrobok pre firmu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8003C9" w:rsidRDefault="00C007C8" w:rsidP="00054403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054403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41D3C1B1" w14:textId="77777777" w:rsidR="006307A2" w:rsidRPr="008003C9" w:rsidRDefault="006307A2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80C2166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1EAF85B3" w:rsidR="00C007C8" w:rsidRPr="008003C9" w:rsidRDefault="006307A2" w:rsidP="00DC449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jej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realizáciou sa dosiahnu plánované ciele projektu.</w:t>
            </w:r>
          </w:p>
        </w:tc>
      </w:tr>
      <w:tr w:rsidR="00C007C8" w:rsidRPr="008003C9" w14:paraId="09D2441C" w14:textId="77777777" w:rsidTr="00DC4499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19195316" w:rsidR="00C007C8" w:rsidRPr="008003C9" w:rsidRDefault="006307A2" w:rsidP="00DC449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i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>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u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>, ktor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pre jeho realizáciu. Zistené nedostatky sú závažného charakteru.</w:t>
            </w:r>
          </w:p>
        </w:tc>
      </w:tr>
      <w:tr w:rsidR="00C007C8" w:rsidRPr="008003C9" w14:paraId="16904609" w14:textId="77777777" w:rsidTr="00DC4499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AA21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AA87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BE27" w14:textId="77777777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9F5EDB3" w14:textId="77777777" w:rsidR="002434B0" w:rsidRPr="008003C9" w:rsidRDefault="002434B0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8003C9" w:rsidRDefault="00C007C8" w:rsidP="00DC4499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F15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A365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3F25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DC4499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87B5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0CAF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7EED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0C6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E878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12A5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8003C9" w:rsidRDefault="00C007C8" w:rsidP="00054403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8003C9" w:rsidRDefault="00C007C8" w:rsidP="00054403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054403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8003C9" w:rsidRDefault="00C007C8" w:rsidP="00DC4499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zrealizovaných služieb a pod</w:t>
            </w:r>
            <w:r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8003C9" w:rsidRDefault="00C007C8" w:rsidP="00054403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8003C9" w:rsidRDefault="00C007C8" w:rsidP="00DC449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8003C9" w14:paraId="2CC71D69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8003C9" w:rsidRDefault="00C007C8" w:rsidP="00054403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8003C9" w:rsidRDefault="00C007C8" w:rsidP="00DC449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054403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054403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054403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76A458F7" w14:textId="77777777" w:rsidR="002434B0" w:rsidRPr="008003C9" w:rsidRDefault="002434B0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3C1CF2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8003C9" w:rsidRDefault="00C007C8" w:rsidP="00DC449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8003C9" w:rsidRDefault="00C007C8" w:rsidP="00DC4499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8003C9" w:rsidRDefault="00C007C8" w:rsidP="00DC449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8003C9" w:rsidRDefault="00C007C8" w:rsidP="00DC449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8003C9" w:rsidRDefault="00C007C8" w:rsidP="00054403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8003C9" w:rsidRDefault="00C007C8" w:rsidP="00DC449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054403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B9544A9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navrhnuté výdavky projektu spĺňajú podmienku hospodárnosti a efektívnosti, t.j. či zodpovedajú obvyklým cenám v danom mieste a čase.</w:t>
            </w:r>
          </w:p>
          <w:p w14:paraId="3F77EBF8" w14:textId="77777777" w:rsidR="002434B0" w:rsidRPr="008003C9" w:rsidRDefault="002434B0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031F8BC9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8003C9" w:rsidRDefault="00C007C8" w:rsidP="00DC449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8003C9" w:rsidRDefault="00C007C8" w:rsidP="00DC449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8003C9" w:rsidRDefault="00C007C8" w:rsidP="00054403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8003C9" w:rsidRDefault="00C007C8" w:rsidP="00DC449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Žiadané výdavky projektu nie sú hospodárne a efektívne, nezodpovedajú obvyklým cenám v danom čase a mieste, nespĺňajú cieľ minimalizácie nákladov pri dodržaní požadovanej kvality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výstupov.</w:t>
            </w:r>
          </w:p>
        </w:tc>
      </w:tr>
      <w:tr w:rsidR="00C007C8" w:rsidRPr="008003C9" w14:paraId="089CCE46" w14:textId="77777777" w:rsidTr="00054403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1FB70B1B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finančná situácia/stabilita </w:t>
            </w:r>
            <w:r w:rsidR="002434B0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, a to podľa vypočítaných hodnôt ukazovateľov vychádzajúc z účtovnej závierky </w:t>
            </w:r>
            <w:r w:rsidR="002434B0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  <w:p w14:paraId="419E48AB" w14:textId="77777777" w:rsidR="00C007C8" w:rsidRPr="008003C9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Default="00C007C8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E83A362" w14:textId="77777777" w:rsidR="002434B0" w:rsidRPr="008003C9" w:rsidRDefault="002434B0" w:rsidP="00DC449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5705A5" w14:textId="77777777" w:rsidR="00C007C8" w:rsidRPr="008003C9" w:rsidRDefault="00C007C8" w:rsidP="00DC449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25030EA4" w:rsidR="00C007C8" w:rsidRPr="008003C9" w:rsidRDefault="00C007C8" w:rsidP="00CB1B81">
            <w:pPr>
              <w:jc w:val="center"/>
              <w:rPr>
                <w:rFonts w:asciiTheme="minorHAnsi" w:hAnsiTheme="minorHAnsi" w:cstheme="minorHAnsi"/>
              </w:rPr>
            </w:pPr>
            <w:del w:id="2" w:author="Autor">
              <w:r w:rsidRPr="008003C9" w:rsidDel="00723788">
                <w:rPr>
                  <w:rFonts w:asciiTheme="minorHAnsi" w:eastAsia="Times New Roman" w:hAnsiTheme="minorHAnsi" w:cstheme="minorHAnsi"/>
                  <w:lang w:eastAsia="sk-SK"/>
                </w:rPr>
                <w:delText>0</w:delText>
              </w:r>
            </w:del>
            <w:ins w:id="3" w:author="Autor">
              <w:r w:rsidR="00723788">
                <w:rPr>
                  <w:rFonts w:asciiTheme="minorHAnsi" w:eastAsia="Times New Roman" w:hAnsiTheme="minorHAnsi" w:cstheme="minorHAnsi"/>
                  <w:lang w:eastAsia="sk-SK"/>
                </w:rPr>
                <w:t>1</w:t>
              </w:r>
              <w:r w:rsidR="00CB1B81">
                <w:rPr>
                  <w:rFonts w:asciiTheme="minorHAnsi" w:eastAsia="Times New Roman" w:hAnsiTheme="minorHAnsi" w:cstheme="minorHAnsi"/>
                  <w:lang w:eastAsia="sk-SK"/>
                </w:rPr>
                <w:t xml:space="preserve"> bod</w:t>
              </w:r>
            </w:ins>
            <w:del w:id="4" w:author="Autor">
              <w:r w:rsidRPr="008003C9" w:rsidDel="00CB1B81">
                <w:rPr>
                  <w:rFonts w:asciiTheme="minorHAnsi" w:eastAsia="Times New Roman" w:hAnsiTheme="minorHAnsi" w:cstheme="minorHAnsi"/>
                  <w:lang w:eastAsia="sk-SK"/>
                </w:rPr>
                <w:delText xml:space="preserve">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nepriaznivou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59FDD5B0" w14:textId="77777777" w:rsidTr="00054403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8003C9" w:rsidRDefault="00C007C8" w:rsidP="00054403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132A626B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del w:id="5" w:author="Autor">
              <w:r w:rsidRPr="008003C9" w:rsidDel="00723788">
                <w:rPr>
                  <w:rFonts w:asciiTheme="minorHAnsi" w:eastAsia="Times New Roman" w:hAnsiTheme="minorHAnsi" w:cstheme="minorHAnsi"/>
                  <w:lang w:eastAsia="sk-SK"/>
                </w:rPr>
                <w:delText>4</w:delText>
              </w:r>
            </w:del>
            <w:ins w:id="6" w:author="Autor">
              <w:r w:rsidR="00723788">
                <w:rPr>
                  <w:rFonts w:asciiTheme="minorHAnsi" w:eastAsia="Times New Roman" w:hAnsiTheme="minorHAnsi" w:cstheme="minorHAnsi"/>
                  <w:lang w:eastAsia="sk-SK"/>
                </w:rPr>
                <w:t>2</w:t>
              </w:r>
            </w:ins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neurčitou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78F761D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8003C9" w:rsidRDefault="00C007C8" w:rsidP="00054403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1D2F5162" w:rsidR="00C007C8" w:rsidRPr="008003C9" w:rsidRDefault="00C007C8" w:rsidP="00CB1B81">
            <w:pPr>
              <w:jc w:val="center"/>
              <w:rPr>
                <w:rFonts w:asciiTheme="minorHAnsi" w:hAnsiTheme="minorHAnsi" w:cstheme="minorHAnsi"/>
              </w:rPr>
            </w:pPr>
            <w:del w:id="7" w:author="Autor">
              <w:r w:rsidRPr="008003C9" w:rsidDel="00723788">
                <w:rPr>
                  <w:rFonts w:asciiTheme="minorHAnsi" w:eastAsia="Times New Roman" w:hAnsiTheme="minorHAnsi" w:cstheme="minorHAnsi"/>
                  <w:lang w:eastAsia="sk-SK"/>
                </w:rPr>
                <w:delText>8</w:delText>
              </w:r>
            </w:del>
            <w:ins w:id="8" w:author="Autor">
              <w:r w:rsidR="00723788">
                <w:rPr>
                  <w:rFonts w:asciiTheme="minorHAnsi" w:eastAsia="Times New Roman" w:hAnsiTheme="minorHAnsi" w:cstheme="minorHAnsi"/>
                  <w:lang w:eastAsia="sk-SK"/>
                </w:rPr>
                <w:t>3</w:t>
              </w:r>
            </w:ins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ins w:id="9" w:author="Autor">
              <w:r w:rsidR="00CB1B81">
                <w:rPr>
                  <w:rFonts w:asciiTheme="minorHAnsi" w:eastAsia="Times New Roman" w:hAnsiTheme="minorHAnsi" w:cstheme="minorHAnsi"/>
                  <w:lang w:eastAsia="sk-SK"/>
                </w:rPr>
                <w:t>body</w:t>
              </w:r>
            </w:ins>
            <w:del w:id="10" w:author="Autor">
              <w:r w:rsidRPr="008003C9" w:rsidDel="00CB1B81">
                <w:rPr>
                  <w:rFonts w:asciiTheme="minorHAnsi" w:eastAsia="Times New Roman" w:hAnsiTheme="minorHAnsi" w:cstheme="minorHAnsi"/>
                  <w:lang w:eastAsia="sk-SK"/>
                </w:rPr>
                <w:delText>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dobrou finančnou situáciou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C007C8" w:rsidRPr="008003C9" w14:paraId="738F4998" w14:textId="77777777" w:rsidTr="00054403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8003C9" w:rsidRDefault="00C007C8" w:rsidP="00054403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8003C9" w:rsidRDefault="00C007C8" w:rsidP="00DC4499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8003C9" w:rsidRDefault="00C007C8" w:rsidP="00054403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4C31DD87" w:rsidR="00C007C8" w:rsidRPr="008003C9" w:rsidRDefault="002434B0" w:rsidP="000544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300C7244" w:rsidR="00C007C8" w:rsidRPr="008003C9" w:rsidRDefault="00C007C8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  <w:tr w:rsidR="00C007C8" w:rsidRPr="008003C9" w14:paraId="1DCD47A7" w14:textId="77777777" w:rsidTr="00054403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8003C9" w:rsidRDefault="00C007C8" w:rsidP="00054403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8003C9" w:rsidRDefault="00C007C8" w:rsidP="0005440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68885598" w:rsidR="00C007C8" w:rsidRPr="008003C9" w:rsidRDefault="002434B0" w:rsidP="0005440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478AA4F0" w:rsidR="00C007C8" w:rsidRPr="008003C9" w:rsidRDefault="00C007C8" w:rsidP="00054403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Finančná udržateľnosť </w:t>
            </w:r>
            <w:r w:rsidR="002434B0">
              <w:rPr>
                <w:rFonts w:asciiTheme="minorHAnsi" w:eastAsia="Times New Roman" w:hAnsiTheme="minorHAnsi" w:cstheme="minorHAnsi"/>
                <w:lang w:eastAsia="sk-SK"/>
              </w:rPr>
              <w:t xml:space="preserve">nie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je zabezpečená.</w:t>
            </w:r>
          </w:p>
        </w:tc>
      </w:tr>
    </w:tbl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34C9E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020B3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402A6996" w:rsidR="00C007C8" w:rsidRPr="00020B3A" w:rsidRDefault="005A66F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ins w:id="11" w:author="Autor">
              <w:r w:rsidR="00723788">
                <w:rPr>
                  <w:rFonts w:asciiTheme="minorHAnsi" w:hAnsiTheme="minorHAnsi" w:cs="Arial"/>
                  <w:color w:val="000000" w:themeColor="text1"/>
                  <w:lang w:val="en-US"/>
                </w:rPr>
                <w:t xml:space="preserve"> -</w:t>
              </w:r>
            </w:ins>
            <w:del w:id="12" w:author="Autor">
              <w:r w:rsidR="00A20EE9" w:rsidDel="00723788">
                <w:rPr>
                  <w:rFonts w:asciiTheme="minorHAnsi" w:hAnsiTheme="minorHAnsi" w:cs="Arial"/>
                  <w:color w:val="000000" w:themeColor="text1"/>
                  <w:lang w:val="en-US"/>
                </w:rPr>
                <w:delText>;</w:delText>
              </w:r>
            </w:del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C007C8" w:rsidRPr="00334C9E" w14:paraId="2C48407A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D5F2C8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D3A6" w14:textId="3B0D49CD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Vytvorenie pracovného miesta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5DD8" w14:textId="07D50F39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1FCD" w14:textId="13B5B7B4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F0BB" w14:textId="3D553E7F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56966B1F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E803C7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B305" w14:textId="3DB236AE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Hodnota vytvoreného pracovného miesta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BCD4" w14:textId="78E87D39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EE14" w14:textId="2DBA8760" w:rsidR="00C007C8" w:rsidRPr="00020B3A" w:rsidRDefault="005A66F7" w:rsidP="007237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ins w:id="13" w:author="Autor">
              <w:r w:rsidR="00723788">
                <w:rPr>
                  <w:rFonts w:asciiTheme="minorHAnsi" w:hAnsiTheme="minorHAnsi" w:cs="Arial"/>
                  <w:color w:val="000000" w:themeColor="text1"/>
                </w:rPr>
                <w:t xml:space="preserve"> -</w:t>
              </w:r>
            </w:ins>
            <w:del w:id="14" w:author="Autor">
              <w:r w:rsidR="0041360E" w:rsidDel="00723788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  <w:r w:rsidRPr="00020B3A" w:rsidDel="00723788">
                <w:rPr>
                  <w:rFonts w:asciiTheme="minorHAnsi" w:hAnsiTheme="minorHAnsi" w:cs="Arial"/>
                  <w:color w:val="000000" w:themeColor="text1"/>
                </w:rPr>
                <w:delText xml:space="preserve"> </w:delText>
              </w:r>
              <w:r w:rsidR="0041360E" w:rsidDel="00723788">
                <w:rPr>
                  <w:rFonts w:asciiTheme="minorHAnsi" w:hAnsiTheme="minorHAnsi" w:cs="Arial"/>
                  <w:color w:val="000000" w:themeColor="text1"/>
                </w:rPr>
                <w:delText>4;</w:delText>
              </w:r>
            </w:del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3FAB" w14:textId="79077230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C007C8" w:rsidRPr="00334C9E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34C9E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79426F64" w:rsidR="00C007C8" w:rsidRPr="00020B3A" w:rsidRDefault="005A66F7" w:rsidP="007237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ins w:id="15" w:author="Autor">
              <w:r w:rsidR="00723788">
                <w:rPr>
                  <w:rFonts w:asciiTheme="minorHAnsi" w:hAnsiTheme="minorHAnsi" w:cs="Arial"/>
                  <w:color w:val="000000" w:themeColor="text1"/>
                </w:rPr>
                <w:t xml:space="preserve"> -</w:t>
              </w:r>
            </w:ins>
            <w:del w:id="16" w:author="Autor">
              <w:r w:rsidR="0041360E" w:rsidDel="00723788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  <w:r w:rsidRPr="00020B3A" w:rsidDel="00723788">
                <w:rPr>
                  <w:rFonts w:asciiTheme="minorHAnsi" w:hAnsiTheme="minorHAnsi" w:cs="Arial"/>
                  <w:color w:val="000000" w:themeColor="text1"/>
                </w:rPr>
                <w:delText xml:space="preserve"> </w:delText>
              </w:r>
              <w:r w:rsidR="0041360E" w:rsidDel="00723788">
                <w:rPr>
                  <w:rFonts w:asciiTheme="minorHAnsi" w:hAnsiTheme="minorHAnsi" w:cs="Arial"/>
                  <w:color w:val="000000" w:themeColor="text1"/>
                </w:rPr>
                <w:delText>2;</w:delText>
              </w:r>
            </w:del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4</w:t>
            </w:r>
          </w:p>
        </w:tc>
      </w:tr>
      <w:tr w:rsidR="00C007C8" w:rsidRPr="00334C9E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2B26A4E1" w:rsidR="00C007C8" w:rsidRPr="00020B3A" w:rsidRDefault="005A66F7" w:rsidP="007237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ins w:id="17" w:author="Autor">
              <w:r w:rsidR="00723788">
                <w:rPr>
                  <w:rFonts w:asciiTheme="minorHAnsi" w:hAnsiTheme="minorHAnsi" w:cs="Arial"/>
                  <w:color w:val="000000" w:themeColor="text1"/>
                </w:rPr>
                <w:t xml:space="preserve"> -</w:t>
              </w:r>
            </w:ins>
            <w:del w:id="18" w:author="Autor">
              <w:r w:rsidR="0041360E" w:rsidDel="00723788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</w:del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C007C8" w:rsidRPr="00334C9E" w14:paraId="497F9B30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A32987" w14:textId="77777777" w:rsidR="00C007C8" w:rsidRPr="00020B3A" w:rsidRDefault="00C007C8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F0BD" w14:textId="45BFECCB" w:rsidR="00C007C8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Projektom dosiahne žiadateľ nový výrobok pre firmu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748D" w14:textId="7932EBD3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22A8" w14:textId="2242F4F8" w:rsidR="00C007C8" w:rsidRPr="00020B3A" w:rsidRDefault="005A66F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ins w:id="19" w:author="Autor">
              <w:r w:rsidR="00723788">
                <w:rPr>
                  <w:rFonts w:asciiTheme="minorHAnsi" w:hAnsiTheme="minorHAnsi" w:cs="Arial"/>
                  <w:color w:val="000000" w:themeColor="text1"/>
                </w:rPr>
                <w:t xml:space="preserve"> - </w:t>
              </w:r>
            </w:ins>
            <w:del w:id="20" w:author="Autor">
              <w:r w:rsidR="0041360E" w:rsidDel="00723788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  <w:r w:rsidRPr="00020B3A" w:rsidDel="00723788">
                <w:rPr>
                  <w:rFonts w:asciiTheme="minorHAnsi" w:hAnsiTheme="minorHAnsi" w:cs="Arial"/>
                  <w:color w:val="000000" w:themeColor="text1"/>
                </w:rPr>
                <w:delText xml:space="preserve"> </w:delText>
              </w:r>
            </w:del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7446" w14:textId="49EF32EC" w:rsidR="00C007C8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279FC8B1" w:rsidR="009459EB" w:rsidRPr="00DC4499" w:rsidRDefault="0041360E" w:rsidP="00054403">
            <w:pPr>
              <w:spacing w:after="160" w:line="259" w:lineRule="auto"/>
              <w:rPr>
                <w:rFonts w:asciiTheme="minorHAnsi" w:hAnsiTheme="minorHAnsi" w:cs="Arial"/>
                <w:b/>
                <w:color w:val="000000" w:themeColor="text1"/>
              </w:rPr>
            </w:pPr>
            <w:r w:rsidRPr="00DC4499">
              <w:rPr>
                <w:rFonts w:asciiTheme="minorHAnsi" w:eastAsia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1846A208" w:rsidR="009459EB" w:rsidRPr="00020B3A" w:rsidRDefault="005A66F7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18</w:t>
            </w:r>
          </w:p>
        </w:tc>
      </w:tr>
      <w:tr w:rsidR="009459EB" w:rsidRPr="00334C9E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6307A2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6307A2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020B3A" w:rsidRDefault="005A66F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20B3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45B7B935" w:rsidR="009459EB" w:rsidRPr="00020B3A" w:rsidRDefault="005A66F7" w:rsidP="007237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del w:id="21" w:author="Autor">
              <w:r w:rsidR="0041360E" w:rsidDel="00723788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</w:del>
            <w:ins w:id="22" w:author="Autor">
              <w:r w:rsidR="00723788">
                <w:rPr>
                  <w:rFonts w:asciiTheme="minorHAnsi" w:hAnsiTheme="minorHAnsi" w:cs="Arial"/>
                  <w:color w:val="000000" w:themeColor="text1"/>
                </w:rPr>
                <w:t xml:space="preserve"> -</w:t>
              </w:r>
            </w:ins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020B3A" w:rsidRDefault="005A66F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04209C3F" w:rsidR="009459EB" w:rsidRPr="00020B3A" w:rsidRDefault="0041360E" w:rsidP="00054403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C22F55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020B3A" w:rsidRDefault="005A66F7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020B3A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20B3A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34490B7C" w:rsidR="009459EB" w:rsidRPr="00020B3A" w:rsidRDefault="00E00957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0</w:t>
            </w:r>
            <w:ins w:id="23" w:author="Autor">
              <w:r w:rsidR="00723788">
                <w:rPr>
                  <w:rFonts w:asciiTheme="minorHAnsi" w:hAnsiTheme="minorHAnsi" w:cs="Arial"/>
                  <w:color w:val="000000" w:themeColor="text1"/>
                </w:rPr>
                <w:t xml:space="preserve"> -</w:t>
              </w:r>
            </w:ins>
            <w:del w:id="24" w:author="Autor">
              <w:r w:rsidR="0041360E" w:rsidDel="00723788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</w:del>
            <w:r w:rsidRPr="00020B3A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1E02CE">
        <w:trPr>
          <w:trHeight w:hRule="exact" w:val="87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216C6D8" w:rsidR="009459EB" w:rsidRPr="00020B3A" w:rsidRDefault="0041360E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C22F55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020B3A" w:rsidRDefault="00E00957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34C9E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6307A2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6307A2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6307A2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6307A2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020B3A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20B3A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06381176" w:rsidR="009459EB" w:rsidRPr="00020B3A" w:rsidRDefault="00723788" w:rsidP="0072378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25" w:author="Autor">
              <w:r>
                <w:rPr>
                  <w:rFonts w:asciiTheme="minorHAnsi" w:hAnsiTheme="minorHAnsi" w:cs="Arial"/>
                  <w:color w:val="000000" w:themeColor="text1"/>
                </w:rPr>
                <w:t>1 - 3</w:t>
              </w:r>
            </w:ins>
            <w:del w:id="26" w:author="Autor">
              <w:r w:rsidR="00E00957" w:rsidRPr="00020B3A" w:rsidDel="00723788">
                <w:rPr>
                  <w:rFonts w:asciiTheme="minorHAnsi" w:hAnsiTheme="minorHAnsi" w:cs="Arial"/>
                  <w:color w:val="000000" w:themeColor="text1"/>
                </w:rPr>
                <w:delText>0</w:delText>
              </w:r>
              <w:r w:rsidR="0041360E" w:rsidDel="00723788">
                <w:rPr>
                  <w:rFonts w:asciiTheme="minorHAnsi" w:hAnsiTheme="minorHAnsi" w:cs="Arial"/>
                  <w:color w:val="000000" w:themeColor="text1"/>
                </w:rPr>
                <w:delText>;</w:delText>
              </w:r>
              <w:r w:rsidR="00E00957" w:rsidRPr="00020B3A" w:rsidDel="00723788">
                <w:rPr>
                  <w:rFonts w:asciiTheme="minorHAnsi" w:hAnsiTheme="minorHAnsi" w:cs="Arial"/>
                  <w:color w:val="000000" w:themeColor="text1"/>
                </w:rPr>
                <w:delText xml:space="preserve"> </w:delText>
              </w:r>
              <w:r w:rsidR="0041360E" w:rsidDel="00723788">
                <w:rPr>
                  <w:rFonts w:asciiTheme="minorHAnsi" w:hAnsiTheme="minorHAnsi" w:cs="Arial"/>
                  <w:color w:val="000000" w:themeColor="text1"/>
                </w:rPr>
                <w:delText>4;</w:delText>
              </w:r>
              <w:r w:rsidR="00E00957" w:rsidRPr="00020B3A" w:rsidDel="00723788">
                <w:rPr>
                  <w:rFonts w:asciiTheme="minorHAnsi" w:hAnsiTheme="minorHAnsi" w:cs="Arial"/>
                  <w:color w:val="000000" w:themeColor="text1"/>
                </w:rPr>
                <w:delText xml:space="preserve"> 8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300282E8" w:rsidR="009459EB" w:rsidRPr="00020B3A" w:rsidRDefault="00723788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27" w:author="Autor">
              <w:r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  <w:del w:id="28" w:author="Autor">
              <w:r w:rsidR="00E00957" w:rsidRPr="00020B3A" w:rsidDel="00723788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</w:p>
        </w:tc>
      </w:tr>
      <w:tr w:rsidR="00E00957" w:rsidRPr="00334C9E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020B3A" w:rsidRDefault="00E00957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020B3A" w:rsidRDefault="00E00957" w:rsidP="00DC4499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55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20B3A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020B3A" w:rsidRDefault="00E00957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020B3A" w:rsidRDefault="009459EB" w:rsidP="00054403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4375D71D" w:rsidR="009459EB" w:rsidRPr="00020B3A" w:rsidRDefault="0041360E" w:rsidP="00054403">
            <w:pPr>
              <w:rPr>
                <w:rFonts w:asciiTheme="minorHAnsi" w:hAnsiTheme="minorHAnsi" w:cs="Arial"/>
                <w:color w:val="000000" w:themeColor="text1"/>
              </w:rPr>
            </w:pPr>
            <w:r w:rsidRPr="00C22F55">
              <w:rPr>
                <w:rFonts w:asciiTheme="minorHAnsi" w:hAnsiTheme="minorHAnsi"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020B3A" w:rsidRDefault="009459EB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6B64CA1B" w:rsidR="009459EB" w:rsidRPr="00020B3A" w:rsidRDefault="00723788" w:rsidP="00054403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29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  <w:del w:id="30" w:author="Autor">
              <w:r w:rsidR="00E00957" w:rsidRPr="00020B3A" w:rsidDel="00723788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</w:p>
        </w:tc>
      </w:tr>
      <w:tr w:rsidR="00B41B55" w:rsidRPr="00334C9E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5849D857" w:rsidR="00B41B55" w:rsidRPr="00020B3A" w:rsidRDefault="00B41B55" w:rsidP="00DC4499">
            <w:pPr>
              <w:rPr>
                <w:rFonts w:asciiTheme="minorHAnsi" w:eastAsiaTheme="minorHAnsi" w:hAnsiTheme="minorHAnsi" w:cs="Arial"/>
                <w:b/>
                <w:color w:val="000000" w:themeColor="text1"/>
              </w:rPr>
            </w:pPr>
            <w:r w:rsidRPr="00020B3A">
              <w:rPr>
                <w:rFonts w:asciiTheme="minorHAnsi" w:hAnsiTheme="minorHAnsi"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64CEF628" w:rsidR="00B41B55" w:rsidRPr="00020B3A" w:rsidRDefault="00723788" w:rsidP="0072378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31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25</w:t>
              </w:r>
            </w:ins>
            <w:del w:id="32" w:author="Autor">
              <w:r w:rsidR="00B41B55" w:rsidRPr="00020B3A" w:rsidDel="00723788">
                <w:rPr>
                  <w:rFonts w:asciiTheme="minorHAnsi" w:hAnsiTheme="minorHAnsi" w:cs="Arial"/>
                  <w:b/>
                  <w:color w:val="000000" w:themeColor="text1"/>
                </w:rPr>
                <w:delText>30</w:delText>
              </w:r>
            </w:del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18040958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ins w:id="33" w:author="Autor">
        <w:r w:rsidR="00A74137">
          <w:rPr>
            <w:rFonts w:cs="Arial"/>
            <w:b/>
            <w:color w:val="000000" w:themeColor="text1"/>
          </w:rPr>
          <w:t>1</w:t>
        </w:r>
      </w:ins>
      <w:del w:id="34" w:author="Autor">
        <w:r w:rsidR="00E00957" w:rsidDel="00A74137">
          <w:rPr>
            <w:rFonts w:cs="Arial"/>
            <w:b/>
            <w:color w:val="000000" w:themeColor="text1"/>
          </w:rPr>
          <w:delText>1</w:delText>
        </w:r>
        <w:r w:rsidR="00E00957" w:rsidDel="00723788">
          <w:rPr>
            <w:rFonts w:cs="Arial"/>
            <w:b/>
            <w:color w:val="000000" w:themeColor="text1"/>
          </w:rPr>
          <w:delText>8</w:delText>
        </w:r>
      </w:del>
      <w:ins w:id="35" w:author="Autor">
        <w:r w:rsidR="00723788">
          <w:rPr>
            <w:rFonts w:cs="Arial"/>
            <w:b/>
            <w:color w:val="000000" w:themeColor="text1"/>
          </w:rPr>
          <w:t>5</w:t>
        </w:r>
      </w:ins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72378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57C0FA4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5370BD33" w14:textId="77777777" w:rsidR="00607288" w:rsidRPr="00A42D69" w:rsidRDefault="00607288" w:rsidP="00723788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723788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40B25746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14CAF665" w14:textId="77777777" w:rsidR="00607288" w:rsidRPr="00A42D69" w:rsidRDefault="00607288" w:rsidP="00723788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723788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A57609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BAE1A19" w14:textId="77777777" w:rsidR="00607288" w:rsidRPr="00A42D69" w:rsidRDefault="00607288" w:rsidP="00723788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074AE3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3D0C938" w14:textId="79A919BB" w:rsidR="00607288" w:rsidRPr="00A42D69" w:rsidRDefault="0042396D" w:rsidP="00723788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5A2591C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413542" w14:textId="556C1021" w:rsidR="00607288" w:rsidRPr="00EE59C7" w:rsidRDefault="00EE59C7" w:rsidP="00723788">
            <w:pPr>
              <w:spacing w:before="120" w:after="120"/>
            </w:pPr>
            <w:r w:rsidRPr="00EE59C7">
              <w:t xml:space="preserve">Miestna akčná skupina </w:t>
            </w:r>
            <w:r w:rsidR="00016F4F">
              <w:t>OLŠAVA - TORYSA</w:t>
            </w:r>
            <w:r w:rsidRPr="00EE59C7">
              <w:t>, o.z.</w:t>
            </w:r>
          </w:p>
        </w:tc>
      </w:tr>
      <w:tr w:rsidR="00607288" w:rsidRPr="00A42D69" w14:paraId="1D005461" w14:textId="77777777" w:rsidTr="00723788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6E2576B" w14:textId="77777777" w:rsidR="00607288" w:rsidRPr="00C63419" w:rsidRDefault="00607288" w:rsidP="0072378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440977C" w14:textId="567793BC" w:rsidR="00607288" w:rsidRPr="00A42D69" w:rsidRDefault="0042396D" w:rsidP="00723788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E59C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BE2E3EC" w14:textId="72F6F228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p w14:paraId="04831BCA" w14:textId="3B51D506" w:rsidR="003B1FA9" w:rsidRPr="00B41B55" w:rsidRDefault="003B1FA9" w:rsidP="00B41B55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</w:t>
      </w:r>
      <w:r w:rsidR="00B41B55">
        <w:rPr>
          <w:rFonts w:asciiTheme="minorHAnsi" w:hAnsiTheme="minorHAnsi"/>
        </w:rPr>
        <w:t>jektu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na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plnenie</w:t>
      </w:r>
      <w:proofErr w:type="spellEnd"/>
      <w:r w:rsidR="00B41B55">
        <w:rPr>
          <w:rFonts w:asciiTheme="minorHAnsi" w:hAnsiTheme="minorHAnsi"/>
        </w:rPr>
        <w:t xml:space="preserve"> </w:t>
      </w:r>
      <w:proofErr w:type="spellStart"/>
      <w:r w:rsidR="00B41B55">
        <w:rPr>
          <w:rFonts w:asciiTheme="minorHAnsi" w:hAnsiTheme="minorHAnsi"/>
        </w:rPr>
        <w:t>stratégi</w:t>
      </w:r>
      <w:ins w:id="36" w:author="Autor">
        <w:r w:rsidR="00CB1B81">
          <w:rPr>
            <w:rFonts w:asciiTheme="minorHAnsi" w:hAnsiTheme="minorHAnsi"/>
          </w:rPr>
          <w:t>e</w:t>
        </w:r>
      </w:ins>
      <w:proofErr w:type="spellEnd"/>
      <w:del w:id="37" w:author="Autor">
        <w:r w:rsidR="00B41B55" w:rsidDel="00CB1B81">
          <w:rPr>
            <w:rFonts w:asciiTheme="minorHAnsi" w:hAnsiTheme="minorHAnsi"/>
          </w:rPr>
          <w:delText>u</w:delText>
        </w:r>
      </w:del>
      <w:r w:rsidR="00B41B55">
        <w:rPr>
          <w:rFonts w:asciiTheme="minorHAnsi" w:hAnsiTheme="minorHAnsi"/>
        </w:rPr>
        <w:t xml:space="preserve"> CLLD</w:t>
      </w:r>
    </w:p>
    <w:p w14:paraId="61633985" w14:textId="77777777" w:rsidR="00B41B55" w:rsidRPr="00B41B55" w:rsidRDefault="00B41B55" w:rsidP="00B41B55">
      <w:pPr>
        <w:jc w:val="both"/>
        <w:rPr>
          <w:rFonts w:cstheme="minorHAnsi"/>
        </w:rPr>
      </w:pPr>
    </w:p>
    <w:p w14:paraId="36A2877F" w14:textId="77777777" w:rsidR="00B41B55" w:rsidRPr="004A2B30" w:rsidRDefault="00B41B55" w:rsidP="00B41B55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B41B55" w:rsidRPr="004A2B30" w14:paraId="06034421" w14:textId="77777777" w:rsidTr="00054403">
        <w:trPr>
          <w:trHeight w:val="474"/>
        </w:trPr>
        <w:tc>
          <w:tcPr>
            <w:tcW w:w="3106" w:type="dxa"/>
            <w:shd w:val="clear" w:color="auto" w:fill="9CC2E5" w:themeFill="accent1" w:themeFillTint="99"/>
            <w:vAlign w:val="center"/>
          </w:tcPr>
          <w:p w14:paraId="1434E75C" w14:textId="77777777" w:rsidR="00B41B55" w:rsidRPr="004A2B30" w:rsidRDefault="00B41B55" w:rsidP="00054403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9CC2E5" w:themeFill="accent1" w:themeFillTint="99"/>
            <w:vAlign w:val="center"/>
          </w:tcPr>
          <w:p w14:paraId="4C9C6E31" w14:textId="77777777" w:rsidR="00B41B55" w:rsidRPr="004A2B30" w:rsidRDefault="00B41B55" w:rsidP="00054403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9CC2E5" w:themeFill="accent1" w:themeFillTint="99"/>
            <w:vAlign w:val="center"/>
          </w:tcPr>
          <w:p w14:paraId="283C295D" w14:textId="77777777" w:rsidR="00B41B55" w:rsidRPr="004A2B30" w:rsidRDefault="00B41B55" w:rsidP="00054403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270BAD47" w14:textId="77777777" w:rsidR="00B41B55" w:rsidRPr="004A2B30" w:rsidRDefault="00B41B55" w:rsidP="00054403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B41B55" w:rsidRPr="004A2B30" w14:paraId="3A1EBEE4" w14:textId="77777777" w:rsidTr="00054403">
        <w:tc>
          <w:tcPr>
            <w:tcW w:w="3106" w:type="dxa"/>
            <w:vAlign w:val="center"/>
          </w:tcPr>
          <w:p w14:paraId="46595678" w14:textId="77777777" w:rsidR="00B41B55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A.1</w:t>
            </w:r>
          </w:p>
          <w:p w14:paraId="6C570113" w14:textId="77777777" w:rsidR="00B41B55" w:rsidRPr="004A2B30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Podpora podnikania a inovácií</w:t>
            </w:r>
          </w:p>
        </w:tc>
        <w:tc>
          <w:tcPr>
            <w:tcW w:w="3498" w:type="dxa"/>
            <w:vAlign w:val="center"/>
          </w:tcPr>
          <w:p w14:paraId="60D11AAE" w14:textId="77777777" w:rsidR="00B41B55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A104</w:t>
            </w:r>
          </w:p>
          <w:p w14:paraId="50F96AE3" w14:textId="77777777" w:rsidR="00B41B55" w:rsidRPr="004A2B30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Poč</w:t>
            </w:r>
            <w:r>
              <w:rPr>
                <w:rFonts w:cstheme="minorHAnsi"/>
              </w:rPr>
              <w:t>et vytvorených pracovných miest</w:t>
            </w:r>
          </w:p>
        </w:tc>
        <w:tc>
          <w:tcPr>
            <w:tcW w:w="3035" w:type="dxa"/>
            <w:vAlign w:val="center"/>
          </w:tcPr>
          <w:p w14:paraId="0B8672F7" w14:textId="77777777" w:rsidR="00B41B55" w:rsidRPr="004A2B30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5245" w:type="dxa"/>
            <w:vAlign w:val="center"/>
          </w:tcPr>
          <w:p w14:paraId="3FF521CE" w14:textId="77777777" w:rsidR="00B41B55" w:rsidRPr="004A2B30" w:rsidRDefault="00B41B55" w:rsidP="00054403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488E0F9D" w14:textId="77777777" w:rsidR="00B41B55" w:rsidRPr="006307A2" w:rsidRDefault="00B41B55" w:rsidP="00B41B55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  <w:lang w:val="de-DE"/>
        </w:rPr>
      </w:pPr>
    </w:p>
    <w:p w14:paraId="0CF9CB43" w14:textId="77777777" w:rsidR="00B41B55" w:rsidRPr="006307A2" w:rsidRDefault="00B41B55" w:rsidP="00B41B55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  <w:lang w:val="de-DE"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6307A2">
        <w:rPr>
          <w:rFonts w:asciiTheme="minorHAnsi" w:hAnsiTheme="minorHAnsi" w:cstheme="minorHAnsi"/>
          <w:b/>
          <w:lang w:val="de-DE"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6307A2">
        <w:rPr>
          <w:rFonts w:asciiTheme="minorHAnsi" w:hAnsiTheme="minorHAnsi" w:cstheme="minorHAnsi"/>
          <w:b/>
          <w:lang w:val="de-DE"/>
        </w:rPr>
        <w:t xml:space="preserve"> CLLD </w:t>
      </w:r>
    </w:p>
    <w:p w14:paraId="288816F6" w14:textId="1AC600A0" w:rsidR="00B41B55" w:rsidRPr="00B41B55" w:rsidRDefault="00B41B55" w:rsidP="00B41B55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2D4620" w15:done="0"/>
  <w15:commentEx w15:paraId="030FC00F" w15:done="0"/>
  <w15:commentEx w15:paraId="48AA9050" w15:done="0"/>
  <w15:commentEx w15:paraId="783C24CF" w15:done="0"/>
  <w15:commentEx w15:paraId="2D286923" w15:done="0"/>
  <w15:commentEx w15:paraId="74211C24" w15:done="0"/>
  <w15:commentEx w15:paraId="6D21CF28" w15:done="0"/>
  <w15:commentEx w15:paraId="519AB9ED" w15:done="0"/>
  <w15:commentEx w15:paraId="30E27E76" w15:done="0"/>
  <w15:commentEx w15:paraId="0179154B" w15:done="0"/>
  <w15:commentEx w15:paraId="62928370" w15:done="0"/>
  <w15:commentEx w15:paraId="2B1FC65D" w15:done="0"/>
  <w15:commentEx w15:paraId="4C833B0D" w15:done="0"/>
  <w15:commentEx w15:paraId="47F244F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E91755" w14:textId="77777777" w:rsidR="0042396D" w:rsidRDefault="0042396D" w:rsidP="006447D5">
      <w:pPr>
        <w:spacing w:after="0" w:line="240" w:lineRule="auto"/>
      </w:pPr>
      <w:r>
        <w:separator/>
      </w:r>
    </w:p>
  </w:endnote>
  <w:endnote w:type="continuationSeparator" w:id="0">
    <w:p w14:paraId="637736E4" w14:textId="77777777" w:rsidR="0042396D" w:rsidRDefault="0042396D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54403" w:rsidRDefault="00054403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5AB4628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54403" w:rsidRPr="00041014" w:rsidRDefault="00054403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C2EF1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6FC84" w14:textId="77777777" w:rsidR="0042396D" w:rsidRDefault="0042396D" w:rsidP="006447D5">
      <w:pPr>
        <w:spacing w:after="0" w:line="240" w:lineRule="auto"/>
      </w:pPr>
      <w:r>
        <w:separator/>
      </w:r>
    </w:p>
  </w:footnote>
  <w:footnote w:type="continuationSeparator" w:id="0">
    <w:p w14:paraId="6C1F4169" w14:textId="77777777" w:rsidR="0042396D" w:rsidRDefault="0042396D" w:rsidP="006447D5">
      <w:pPr>
        <w:spacing w:after="0" w:line="240" w:lineRule="auto"/>
      </w:pPr>
      <w:r>
        <w:continuationSeparator/>
      </w:r>
    </w:p>
  </w:footnote>
  <w:footnote w:id="1">
    <w:p w14:paraId="79292CF6" w14:textId="5E9908BB" w:rsidR="00DC4499" w:rsidRDefault="00DC4499" w:rsidP="00DC449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786DE2"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4ED769B3" w:rsidR="00054403" w:rsidRPr="001F013A" w:rsidRDefault="004C2EF1" w:rsidP="001D5D3D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19C90CA">
          <wp:simplePos x="0" y="0"/>
          <wp:positionH relativeFrom="column">
            <wp:posOffset>377825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54403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EDFF02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054403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A40BF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64A14330" wp14:editId="5F36F4F4">
          <wp:simplePos x="0" y="0"/>
          <wp:positionH relativeFrom="column">
            <wp:posOffset>3823335</wp:posOffset>
          </wp:positionH>
          <wp:positionV relativeFrom="paragraph">
            <wp:posOffset>-154305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4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095FBE" w14:textId="18A80B8E" w:rsidR="00054403" w:rsidRDefault="00054403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054403" w:rsidRDefault="00054403" w:rsidP="001D5D3D">
    <w:pPr>
      <w:pStyle w:val="Hlavika"/>
      <w:rPr>
        <w:rFonts w:ascii="Arial Narrow" w:hAnsi="Arial Narrow" w:cs="Arial"/>
        <w:sz w:val="20"/>
      </w:rPr>
    </w:pPr>
  </w:p>
  <w:p w14:paraId="71F1F8F9" w14:textId="08A03A8B" w:rsidR="00054403" w:rsidRPr="001D5D3D" w:rsidRDefault="00054403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4 výzvy – Kritériá </w:t>
    </w:r>
    <w:ins w:id="38" w:author="Autor">
      <w:r w:rsidR="00CB1B81">
        <w:rPr>
          <w:rFonts w:ascii="Arial Narrow" w:hAnsi="Arial Narrow" w:cs="Arial"/>
          <w:sz w:val="20"/>
        </w:rPr>
        <w:t>pre</w:t>
      </w:r>
    </w:ins>
    <w:del w:id="39" w:author="Autor">
      <w:r w:rsidRPr="00AD4FD2" w:rsidDel="00CB1B81">
        <w:rPr>
          <w:rFonts w:ascii="Arial Narrow" w:hAnsi="Arial Narrow" w:cs="Arial"/>
          <w:sz w:val="20"/>
        </w:rPr>
        <w:delText>na</w:delText>
      </w:r>
    </w:del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3D8A3B2A"/>
    <w:lvl w:ilvl="0" w:tplc="041B0015">
      <w:start w:val="1"/>
      <w:numFmt w:val="upp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4111"/>
    <w:rsid w:val="000074F8"/>
    <w:rsid w:val="000079A8"/>
    <w:rsid w:val="0001325E"/>
    <w:rsid w:val="000143D8"/>
    <w:rsid w:val="0001588A"/>
    <w:rsid w:val="00016221"/>
    <w:rsid w:val="0001660D"/>
    <w:rsid w:val="000166D8"/>
    <w:rsid w:val="00016F4F"/>
    <w:rsid w:val="00020B3A"/>
    <w:rsid w:val="00023B1F"/>
    <w:rsid w:val="00032EAB"/>
    <w:rsid w:val="00033031"/>
    <w:rsid w:val="0003655E"/>
    <w:rsid w:val="00041014"/>
    <w:rsid w:val="00053DF4"/>
    <w:rsid w:val="00054403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54E0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C68D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B732B"/>
    <w:rsid w:val="001C1F44"/>
    <w:rsid w:val="001C7563"/>
    <w:rsid w:val="001D0B8B"/>
    <w:rsid w:val="001D15EF"/>
    <w:rsid w:val="001D1854"/>
    <w:rsid w:val="001D1A22"/>
    <w:rsid w:val="001D5D3D"/>
    <w:rsid w:val="001E02CE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34B0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0E8B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60E"/>
    <w:rsid w:val="00413E8F"/>
    <w:rsid w:val="00415A0F"/>
    <w:rsid w:val="004207A1"/>
    <w:rsid w:val="00420E07"/>
    <w:rsid w:val="0042396D"/>
    <w:rsid w:val="004303F6"/>
    <w:rsid w:val="00430C29"/>
    <w:rsid w:val="004314A9"/>
    <w:rsid w:val="00434F9F"/>
    <w:rsid w:val="00440986"/>
    <w:rsid w:val="00440D9F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2EF1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6724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C68B3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07A2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3788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115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5AE7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0BF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0EE9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137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C6B30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57D9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66A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1B81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C4499"/>
    <w:rsid w:val="00DC7AAB"/>
    <w:rsid w:val="00DD7D77"/>
    <w:rsid w:val="00DE148F"/>
    <w:rsid w:val="00DE59DF"/>
    <w:rsid w:val="00DF1CA4"/>
    <w:rsid w:val="00DF5BD9"/>
    <w:rsid w:val="00DF6D25"/>
    <w:rsid w:val="00E00957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B5EAF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1004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163B11"/>
    <w:rsid w:val="00212C3B"/>
    <w:rsid w:val="003A7A0A"/>
    <w:rsid w:val="004302AD"/>
    <w:rsid w:val="00472FB5"/>
    <w:rsid w:val="0056021E"/>
    <w:rsid w:val="005A4146"/>
    <w:rsid w:val="00661647"/>
    <w:rsid w:val="006B3B1E"/>
    <w:rsid w:val="006C5111"/>
    <w:rsid w:val="0079578D"/>
    <w:rsid w:val="007D0D3D"/>
    <w:rsid w:val="008C600B"/>
    <w:rsid w:val="009D5E84"/>
    <w:rsid w:val="00A72FB5"/>
    <w:rsid w:val="00AD089D"/>
    <w:rsid w:val="00B20F1E"/>
    <w:rsid w:val="00B874A2"/>
    <w:rsid w:val="00EA7464"/>
    <w:rsid w:val="00F60CBA"/>
    <w:rsid w:val="00FA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9646A-D85D-472A-B21D-700420678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1927</Words>
  <Characters>10986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2020-01-27T11:06:00Z</dcterms:created>
  <dcterms:modified xsi:type="dcterms:W3CDTF">2021-04-14T08:05:00Z</dcterms:modified>
</cp:coreProperties>
</file>