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006E75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006E75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006E75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006E75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EB5E0A" w:rsidP="00006E75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D2E357A" w:rsidR="00AD4FD2" w:rsidRPr="00A42D69" w:rsidRDefault="00547EFD" w:rsidP="00006E75">
            <w:pPr>
              <w:spacing w:before="120" w:after="120"/>
            </w:pPr>
            <w:r>
              <w:t xml:space="preserve">Miestna akčná skupina </w:t>
            </w:r>
            <w:r w:rsidR="00E219AB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25E8057E" w:rsidR="00AD4FD2" w:rsidRPr="00A42D69" w:rsidRDefault="00EB5E0A" w:rsidP="00006E75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41A95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F46F0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F46F0B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F46F0B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F46F0B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0D208F5B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F46F0B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B41DE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B41DE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B41DEC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B41DEC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FFD3F21" w:rsidR="00C007C8" w:rsidRPr="000C3DE4" w:rsidRDefault="00F44871" w:rsidP="00F44871">
            <w:pPr>
              <w:jc w:val="center"/>
              <w:rPr>
                <w:rFonts w:asciiTheme="minorHAnsi" w:hAnsiTheme="minorHAnsi" w:cstheme="minorHAnsi"/>
              </w:rPr>
            </w:pPr>
            <w:ins w:id="2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3" w:author="Autor">
              <w:r w:rsidR="00C007C8" w:rsidRPr="000C3DE4" w:rsidDel="00F44871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3279823A" w:rsidR="00C007C8" w:rsidRPr="000C3DE4" w:rsidRDefault="00F44871" w:rsidP="00F44871">
            <w:pPr>
              <w:jc w:val="center"/>
              <w:rPr>
                <w:rFonts w:asciiTheme="minorHAnsi" w:hAnsiTheme="minorHAnsi" w:cstheme="minorHAnsi"/>
              </w:rPr>
            </w:pPr>
            <w:ins w:id="4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5" w:author="Autor">
              <w:r w:rsidR="00C007C8" w:rsidRPr="000C3DE4" w:rsidDel="00F44871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01BC2E1" w:rsidR="00C007C8" w:rsidRPr="000C3DE4" w:rsidRDefault="00F44871" w:rsidP="00F44871">
            <w:pPr>
              <w:jc w:val="center"/>
              <w:rPr>
                <w:rFonts w:asciiTheme="minorHAnsi" w:hAnsiTheme="minorHAnsi" w:cstheme="minorHAnsi"/>
              </w:rPr>
            </w:pPr>
            <w:ins w:id="6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7" w:author="Autor">
              <w:r w:rsidR="00C007C8" w:rsidRPr="000C3DE4" w:rsidDel="00F44871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1" w:type="dxa"/>
        <w:tblLayout w:type="fixed"/>
        <w:tblLook w:val="04A0" w:firstRow="1" w:lastRow="0" w:firstColumn="1" w:lastColumn="0" w:noHBand="0" w:noVBand="1"/>
      </w:tblPr>
      <w:tblGrid>
        <w:gridCol w:w="1813"/>
        <w:gridCol w:w="9919"/>
        <w:gridCol w:w="1276"/>
        <w:gridCol w:w="1559"/>
        <w:gridCol w:w="1134"/>
      </w:tblGrid>
      <w:tr w:rsidR="009459EB" w:rsidRPr="003A4F25" w14:paraId="7E06EA27" w14:textId="77777777" w:rsidTr="00F50B38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F50B38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F50B38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F50B38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D7F6CE0" w:rsidR="009459EB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</w:t>
            </w:r>
            <w:r w:rsid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 </w:t>
            </w: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k</w:t>
            </w:r>
            <w:r w:rsid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 </w:t>
            </w: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F50B38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F50B38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F50B38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DB572AD" w:rsidR="009459EB" w:rsidRPr="009B342C" w:rsidRDefault="00E00957" w:rsidP="00F4487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F44871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F50B3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F50B38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F50B38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F50B38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14A82BF" w:rsidR="009459EB" w:rsidRPr="009B342C" w:rsidRDefault="00F44871" w:rsidP="00F4487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8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9" w:author="Autor">
              <w:r w:rsidR="00E00957" w:rsidRPr="009B342C" w:rsidDel="00F44871">
                <w:rPr>
                  <w:rFonts w:asciiTheme="minorHAnsi" w:hAnsiTheme="minorHAnsi" w:cs="Arial"/>
                  <w:color w:val="000000" w:themeColor="text1"/>
                </w:rPr>
                <w:delText>0 – 8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2A26682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0" w:author="Autor">
              <w:r w:rsidRPr="009B342C" w:rsidDel="00006E75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1" w:author="Autor">
              <w:r w:rsidR="00006E75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3A4F25" w14:paraId="004C23AF" w14:textId="77777777" w:rsidTr="00F50B38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F50B38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5DE6D15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2" w:author="Autor">
              <w:r w:rsidRPr="009B342C" w:rsidDel="00006E75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3" w:author="Autor">
              <w:r w:rsidR="00006E75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3A4F25" w14:paraId="0C6B764C" w14:textId="77777777" w:rsidTr="00F50B38">
        <w:trPr>
          <w:trHeight w:val="219"/>
        </w:trPr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7B602BB7" w:rsidR="00B41B55" w:rsidRPr="009B342C" w:rsidRDefault="00006E75" w:rsidP="00006E75">
            <w:pPr>
              <w:jc w:val="center"/>
              <w:rPr>
                <w:rFonts w:cs="Arial"/>
                <w:b/>
                <w:color w:val="000000" w:themeColor="text1"/>
              </w:rPr>
            </w:pPr>
            <w:ins w:id="14" w:author="Autor">
              <w:r>
                <w:rPr>
                  <w:rFonts w:cs="Arial"/>
                  <w:b/>
                  <w:color w:val="000000" w:themeColor="text1"/>
                </w:rPr>
                <w:t>15</w:t>
              </w:r>
            </w:ins>
            <w:del w:id="15" w:author="Autor">
              <w:r w:rsidR="009B342C" w:rsidRPr="009B342C" w:rsidDel="00006E75">
                <w:rPr>
                  <w:rFonts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5F3D0D5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ins w:id="16" w:author="Autor">
        <w:r w:rsidR="00006E75">
          <w:rPr>
            <w:rFonts w:cs="Arial"/>
            <w:b/>
            <w:color w:val="000000" w:themeColor="text1"/>
          </w:rPr>
          <w:t>9</w:t>
        </w:r>
      </w:ins>
      <w:del w:id="17" w:author="Autor">
        <w:r w:rsidR="00E00957" w:rsidRPr="009B342C" w:rsidDel="00006E75">
          <w:rPr>
            <w:rFonts w:cs="Arial"/>
            <w:b/>
            <w:color w:val="000000" w:themeColor="text1"/>
          </w:rPr>
          <w:delText>1</w:delText>
        </w:r>
        <w:r w:rsidR="009B342C" w:rsidRPr="009B342C" w:rsidDel="00006E75">
          <w:rPr>
            <w:rFonts w:cs="Arial"/>
            <w:b/>
            <w:color w:val="000000" w:themeColor="text1"/>
          </w:rPr>
          <w:delText>2</w:delText>
        </w:r>
      </w:del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C265714" w14:textId="77777777" w:rsidR="00082F47" w:rsidRDefault="00082F47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ns w:id="18" w:author="Autor"/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75E773BA" w14:textId="77777777" w:rsidR="00082F47" w:rsidRDefault="00082F47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ns w:id="19" w:author="Autor"/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006E75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006E75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006E75">
        <w:trPr>
          <w:trHeight w:val="527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006E75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EB5E0A" w:rsidP="00006E75">
            <w:pPr>
              <w:tabs>
                <w:tab w:val="left" w:pos="8545"/>
              </w:tabs>
              <w:spacing w:before="120" w:after="120"/>
              <w:ind w:firstLine="28"/>
            </w:pPr>
            <w:sdt>
              <w:sdt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F50B38"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4E958130" w:rsidR="003A4F25" w:rsidRPr="009B342C" w:rsidRDefault="009B342C" w:rsidP="00006E75">
            <w:pPr>
              <w:spacing w:before="120" w:after="120"/>
            </w:pPr>
            <w:r w:rsidRPr="009B342C">
              <w:t xml:space="preserve">Miestna akčná skupina </w:t>
            </w:r>
            <w:r w:rsidR="00E219AB">
              <w:t>OLŠAVA - TORYSA</w:t>
            </w:r>
            <w:r w:rsidRPr="009B342C">
              <w:t>, o.z.</w:t>
            </w:r>
          </w:p>
        </w:tc>
      </w:tr>
      <w:tr w:rsidR="003A4F25" w:rsidRPr="00A42D69" w14:paraId="1BFA5DDC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3D76563" w:rsidR="003A4F25" w:rsidRPr="00F50B38" w:rsidRDefault="00EB5E0A" w:rsidP="00006E75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41A95" w:rsidRPr="00F50B38">
                  <w:rPr>
                    <w:rFonts w:cs="Arial"/>
                  </w:rPr>
                  <w:t>B2 Zvyšovanie bezpečnosti a dostupnosti sídiel</w:t>
                </w:r>
              </w:sdtContent>
            </w:sdt>
          </w:p>
        </w:tc>
      </w:tr>
    </w:tbl>
    <w:p w14:paraId="6EEF7538" w14:textId="77777777" w:rsidR="003A4F25" w:rsidRPr="00F50B38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3D61A6" w:rsidRDefault="003A4F25" w:rsidP="003B2D30">
      <w:pPr>
        <w:spacing w:before="120" w:after="120" w:line="240" w:lineRule="auto"/>
        <w:ind w:left="426" w:right="372"/>
        <w:jc w:val="both"/>
      </w:pPr>
      <w:r w:rsidRPr="003D61A6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3D61A6" w:rsidRDefault="003A4F25" w:rsidP="00B41DEC">
      <w:pPr>
        <w:spacing w:after="120"/>
        <w:ind w:right="372"/>
        <w:jc w:val="both"/>
        <w:rPr>
          <w:rFonts w:cs="Arial"/>
          <w:color w:val="000000" w:themeColor="text1"/>
        </w:rPr>
      </w:pPr>
    </w:p>
    <w:p w14:paraId="2497AF7B" w14:textId="21296577" w:rsidR="003A4F25" w:rsidRPr="003D61A6" w:rsidRDefault="00F50B38" w:rsidP="00B41DEC">
      <w:pPr>
        <w:pStyle w:val="Odsekzoznamu"/>
        <w:ind w:left="426" w:right="372"/>
        <w:jc w:val="both"/>
        <w:rPr>
          <w:rFonts w:asciiTheme="minorHAnsi" w:hAnsiTheme="minorHAnsi"/>
          <w:lang w:val="sk-SK"/>
        </w:rPr>
      </w:pPr>
      <w:r w:rsidRPr="003D61A6">
        <w:rPr>
          <w:rFonts w:asciiTheme="minorHAnsi" w:hAnsiTheme="minorHAnsi"/>
          <w:lang w:val="sk-SK"/>
        </w:rPr>
        <w:t xml:space="preserve">V rámci tejto výzvy sa uplatňuje jedno rozlišovacie kritérium </w:t>
      </w:r>
      <w:r w:rsidR="003A4F25" w:rsidRPr="003D61A6">
        <w:rPr>
          <w:rFonts w:asciiTheme="minorHAnsi" w:hAnsiTheme="minorHAnsi"/>
          <w:i/>
          <w:iCs/>
          <w:lang w:val="sk-SK"/>
        </w:rPr>
        <w:t>Posúdenie vplyvu a dopadu projektu na plnenie stratégi</w:t>
      </w:r>
      <w:ins w:id="20" w:author="Autor">
        <w:r w:rsidR="00082F47">
          <w:rPr>
            <w:rFonts w:asciiTheme="minorHAnsi" w:hAnsiTheme="minorHAnsi"/>
            <w:i/>
            <w:iCs/>
            <w:lang w:val="sk-SK"/>
          </w:rPr>
          <w:t>e</w:t>
        </w:r>
      </w:ins>
      <w:del w:id="21" w:author="Autor">
        <w:r w:rsidR="003A4F25" w:rsidRPr="003D61A6" w:rsidDel="00082F47">
          <w:rPr>
            <w:rFonts w:asciiTheme="minorHAnsi" w:hAnsiTheme="minorHAnsi"/>
            <w:i/>
            <w:iCs/>
            <w:lang w:val="sk-SK"/>
          </w:rPr>
          <w:delText>u</w:delText>
        </w:r>
      </w:del>
      <w:r w:rsidR="003A4F25" w:rsidRPr="003D61A6">
        <w:rPr>
          <w:rFonts w:asciiTheme="minorHAnsi" w:hAnsiTheme="minorHAnsi"/>
          <w:i/>
          <w:iCs/>
          <w:lang w:val="sk-SK"/>
        </w:rPr>
        <w:t xml:space="preserve"> CLLD</w:t>
      </w:r>
      <w:r w:rsidR="00D2043C" w:rsidRPr="003D61A6">
        <w:rPr>
          <w:rFonts w:asciiTheme="minorHAnsi" w:hAnsiTheme="minorHAnsi"/>
          <w:lang w:val="sk-SK"/>
        </w:rPr>
        <w:t xml:space="preserve">. </w:t>
      </w:r>
      <w:r w:rsidR="003A4F25" w:rsidRPr="003D61A6">
        <w:rPr>
          <w:rFonts w:asciiTheme="minorHAnsi" w:hAnsiTheme="minorHAnsi"/>
          <w:lang w:val="sk-SK"/>
        </w:rPr>
        <w:t>Toto rozlišovacie kritérium aplikuje výberová komisia MAS.</w:t>
      </w:r>
    </w:p>
    <w:p w14:paraId="6A33BC33" w14:textId="77777777" w:rsidR="003A4F25" w:rsidRPr="00D2043C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737BF47" w15:done="0"/>
  <w15:commentEx w15:paraId="597E69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37BF47" w16cid:durableId="21EEE8AD"/>
  <w16cid:commentId w16cid:paraId="597E69C3" w16cid:durableId="21EEC2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6FB8A" w14:textId="77777777" w:rsidR="00EB5E0A" w:rsidRDefault="00EB5E0A" w:rsidP="006447D5">
      <w:pPr>
        <w:spacing w:after="0" w:line="240" w:lineRule="auto"/>
      </w:pPr>
      <w:r>
        <w:separator/>
      </w:r>
    </w:p>
  </w:endnote>
  <w:endnote w:type="continuationSeparator" w:id="0">
    <w:p w14:paraId="6BE06780" w14:textId="77777777" w:rsidR="00EB5E0A" w:rsidRDefault="00EB5E0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66D8F35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2A3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8F073" w14:textId="77777777" w:rsidR="00EB5E0A" w:rsidRDefault="00EB5E0A" w:rsidP="006447D5">
      <w:pPr>
        <w:spacing w:after="0" w:line="240" w:lineRule="auto"/>
      </w:pPr>
      <w:r>
        <w:separator/>
      </w:r>
    </w:p>
  </w:footnote>
  <w:footnote w:type="continuationSeparator" w:id="0">
    <w:p w14:paraId="728B2D9C" w14:textId="77777777" w:rsidR="00EB5E0A" w:rsidRDefault="00EB5E0A" w:rsidP="006447D5">
      <w:pPr>
        <w:spacing w:after="0" w:line="240" w:lineRule="auto"/>
      </w:pPr>
      <w:r>
        <w:continuationSeparator/>
      </w:r>
    </w:p>
  </w:footnote>
  <w:footnote w:id="1">
    <w:p w14:paraId="352854ED" w14:textId="46CE37E8" w:rsidR="00F46F0B" w:rsidRDefault="00F46F0B" w:rsidP="00F46F0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29F7FD47" w:rsidR="00E5263D" w:rsidRPr="001F013A" w:rsidRDefault="009D2A39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D7F7188">
          <wp:simplePos x="0" y="0"/>
          <wp:positionH relativeFrom="column">
            <wp:posOffset>282575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27F371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43A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4829ED4" wp14:editId="0A6CDE4F">
          <wp:simplePos x="0" y="0"/>
          <wp:positionH relativeFrom="column">
            <wp:posOffset>3431540</wp:posOffset>
          </wp:positionH>
          <wp:positionV relativeFrom="paragraph">
            <wp:posOffset>-186690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12AD65DC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22" w:author="Autor">
      <w:r w:rsidR="00082F47">
        <w:rPr>
          <w:rFonts w:ascii="Arial Narrow" w:hAnsi="Arial Narrow" w:cs="Arial"/>
          <w:sz w:val="20"/>
        </w:rPr>
        <w:t>pre</w:t>
      </w:r>
    </w:ins>
    <w:del w:id="23" w:author="Autor">
      <w:r w:rsidRPr="00AD4FD2" w:rsidDel="00082F47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6E75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2F47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34FB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A729D"/>
    <w:rsid w:val="003B1FA9"/>
    <w:rsid w:val="003B2D30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D61A6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0B0E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0802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3C11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12C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302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E28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2A39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1DEC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3A8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043C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77C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5E0A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871"/>
    <w:rsid w:val="00F44AD3"/>
    <w:rsid w:val="00F45DCB"/>
    <w:rsid w:val="00F46770"/>
    <w:rsid w:val="00F46F0B"/>
    <w:rsid w:val="00F50B38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03C74"/>
    <w:rsid w:val="00163B11"/>
    <w:rsid w:val="001A128E"/>
    <w:rsid w:val="00212C3B"/>
    <w:rsid w:val="004F1865"/>
    <w:rsid w:val="005A4146"/>
    <w:rsid w:val="006B3B1E"/>
    <w:rsid w:val="006C5111"/>
    <w:rsid w:val="007005AA"/>
    <w:rsid w:val="0079578D"/>
    <w:rsid w:val="00897DD1"/>
    <w:rsid w:val="00A72FB5"/>
    <w:rsid w:val="00AD089D"/>
    <w:rsid w:val="00AE79D0"/>
    <w:rsid w:val="00B20F1E"/>
    <w:rsid w:val="00B874A2"/>
    <w:rsid w:val="00C53F12"/>
    <w:rsid w:val="00C777CA"/>
    <w:rsid w:val="00CB1293"/>
    <w:rsid w:val="00D65715"/>
    <w:rsid w:val="00E72B3F"/>
    <w:rsid w:val="00EA7464"/>
    <w:rsid w:val="00EC0942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22FFE-5D8B-42F8-A140-5E033EB8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2020-01-28T14:50:00Z</dcterms:created>
  <dcterms:modified xsi:type="dcterms:W3CDTF">2021-04-14T08:37:00Z</dcterms:modified>
</cp:coreProperties>
</file>