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79564F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79564F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79564F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79564F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79564F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79564F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79564F" w:rsidRDefault="0048348A" w:rsidP="00B4260D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79564F" w:rsidRDefault="00A97A10" w:rsidP="00B4260D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79564F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79564F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79564F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79564F" w:rsidRDefault="00A97A10" w:rsidP="00B4260D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79564F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79564F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79564F" w:rsidRDefault="00A97A10" w:rsidP="00A97A10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8176B16" w:rsidR="00A97A10" w:rsidRPr="0079564F" w:rsidRDefault="00360C0B" w:rsidP="00FD155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EB616D">
              <w:rPr>
                <w:rFonts w:ascii="Arial Narrow" w:hAnsi="Arial Narrow"/>
                <w:bCs/>
                <w:sz w:val="18"/>
                <w:szCs w:val="18"/>
              </w:rPr>
              <w:t>OLŠAVA -</w:t>
            </w:r>
            <w:r w:rsidR="00FD155D" w:rsidRPr="0079564F">
              <w:rPr>
                <w:rFonts w:ascii="Arial Narrow" w:hAnsi="Arial Narrow"/>
                <w:bCs/>
                <w:sz w:val="18"/>
                <w:szCs w:val="18"/>
              </w:rPr>
              <w:t xml:space="preserve"> TORYSA, o.z.</w:t>
            </w:r>
          </w:p>
        </w:tc>
      </w:tr>
      <w:tr w:rsidR="0048348A" w:rsidRPr="0079564F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79564F" w:rsidRDefault="0048348A" w:rsidP="00B4260D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79564F" w:rsidRDefault="00A97A10" w:rsidP="00B4260D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79564F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79564F" w:rsidRDefault="000F3A18" w:rsidP="00187776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79564F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79564F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79564F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79564F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79564F" w:rsidRDefault="00A97A10" w:rsidP="00A97A10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349EC6C" w:rsidR="00A97A10" w:rsidRPr="0079564F" w:rsidRDefault="00FD155D" w:rsidP="00AB7CA5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bCs/>
                <w:sz w:val="18"/>
                <w:szCs w:val="18"/>
              </w:rPr>
              <w:t>IROP-CLLD-Q0</w:t>
            </w:r>
            <w:r w:rsidR="00AB7CA5" w:rsidRPr="0079564F">
              <w:rPr>
                <w:rFonts w:ascii="Arial Narrow" w:hAnsi="Arial Narrow"/>
                <w:bCs/>
                <w:sz w:val="18"/>
                <w:szCs w:val="18"/>
              </w:rPr>
              <w:t>66</w:t>
            </w:r>
            <w:r w:rsidRPr="0079564F">
              <w:rPr>
                <w:rFonts w:ascii="Arial Narrow" w:hAnsi="Arial Narrow"/>
                <w:bCs/>
                <w:sz w:val="18"/>
                <w:szCs w:val="18"/>
              </w:rPr>
              <w:t>-512-003</w:t>
            </w:r>
          </w:p>
        </w:tc>
      </w:tr>
      <w:tr w:rsidR="00A97A10" w:rsidRPr="0079564F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79564F" w:rsidRDefault="00A97A10" w:rsidP="00A97A10">
            <w:pPr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1A3CF140" w:rsidR="00A97A10" w:rsidRPr="0079564F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ins w:id="0" w:author="Autor" w:date="2021-02-19T13:36:00Z"/>
          <w:rFonts w:ascii="Arial Narrow" w:hAnsi="Arial Narrow"/>
        </w:rPr>
      </w:pPr>
    </w:p>
    <w:p w14:paraId="6EF49C50" w14:textId="77777777" w:rsidR="001177A0" w:rsidRDefault="001177A0" w:rsidP="00231C62">
      <w:pPr>
        <w:rPr>
          <w:ins w:id="1" w:author="Autor" w:date="2021-02-19T13:36:00Z"/>
          <w:rFonts w:ascii="Arial Narrow" w:hAnsi="Arial Narrow"/>
        </w:rPr>
      </w:pPr>
    </w:p>
    <w:p w14:paraId="619A8699" w14:textId="77777777" w:rsidR="001177A0" w:rsidRPr="00335488" w:rsidRDefault="001177A0" w:rsidP="001177A0">
      <w:pPr>
        <w:rPr>
          <w:ins w:id="2" w:author="Autor" w:date="2021-02-19T13:36:00Z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ins w:id="3" w:author="Autor" w:date="2021-02-19T13:36:00Z">
        <w:r w:rsidRPr="00335488"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</w:ins>
    </w:p>
    <w:p w14:paraId="002A859C" w14:textId="77777777" w:rsidR="001177A0" w:rsidRPr="00335488" w:rsidRDefault="001177A0" w:rsidP="001177A0">
      <w:pPr>
        <w:rPr>
          <w:ins w:id="4" w:author="Autor" w:date="2021-02-19T13:36:00Z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5" w:author="Autor" w:date="2021-02-19T13:36:00Z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Žiadateľ pri vypĺňaní údajov v žiadosti o poskytnutie príspevku vymazáva inštrukcie, ktoré upresňujú spôsob alebo rozsah vyplnenia niektorých častí. </w:t>
        </w:r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predkladaní žiadosti o poskytnutie príspevku odstraňuje aj túto inštrukciu.</w:t>
        </w:r>
      </w:ins>
    </w:p>
    <w:p w14:paraId="7A5465F8" w14:textId="77777777" w:rsidR="001177A0" w:rsidRDefault="001177A0" w:rsidP="001177A0">
      <w:pPr>
        <w:rPr>
          <w:ins w:id="6" w:author="Autor" w:date="2021-02-19T13:36:00Z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7" w:author="Autor" w:date="2021-02-19T13:36:00Z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391D921D" w14:textId="77777777" w:rsidR="001177A0" w:rsidRDefault="001177A0" w:rsidP="00231C62">
      <w:pPr>
        <w:rPr>
          <w:ins w:id="8" w:author="Autor" w:date="2021-02-19T13:36:00Z"/>
          <w:rFonts w:ascii="Arial Narrow" w:hAnsi="Arial Narrow"/>
        </w:rPr>
      </w:pPr>
    </w:p>
    <w:p w14:paraId="3E7B2F7D" w14:textId="77777777" w:rsidR="001177A0" w:rsidRDefault="001177A0" w:rsidP="00231C62">
      <w:pPr>
        <w:rPr>
          <w:ins w:id="9" w:author="Autor" w:date="2021-02-19T13:36:00Z"/>
          <w:rFonts w:ascii="Arial Narrow" w:hAnsi="Arial Narrow"/>
        </w:rPr>
      </w:pPr>
    </w:p>
    <w:p w14:paraId="16D996CB" w14:textId="77777777" w:rsidR="001177A0" w:rsidRPr="0079564F" w:rsidRDefault="001177A0" w:rsidP="00231C62">
      <w:pPr>
        <w:rPr>
          <w:rFonts w:ascii="Arial Narrow" w:hAnsi="Arial Narrow"/>
        </w:rPr>
      </w:pPr>
    </w:p>
    <w:p w14:paraId="106B4337" w14:textId="1C0965C0" w:rsidR="00A97A10" w:rsidRPr="0079564F" w:rsidRDefault="00A97A10">
      <w:pPr>
        <w:jc w:val="left"/>
        <w:rPr>
          <w:rFonts w:ascii="Arial Narrow" w:hAnsi="Arial Narrow"/>
        </w:rPr>
      </w:pPr>
      <w:r w:rsidRPr="0079564F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79564F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79564F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79564F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79564F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79564F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79564F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79564F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79564F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79564F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79564F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79564F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79564F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79564F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79564F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Štát:</w:t>
            </w:r>
            <w:r w:rsidR="00F13119" w:rsidRPr="0079564F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79564F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79564F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79564F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79564F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79564F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79564F" w:rsidRDefault="00A72786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79564F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79564F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79564F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79564F">
              <w:rPr>
                <w:rFonts w:ascii="Arial Narrow" w:hAnsi="Arial Narrow"/>
                <w:bCs/>
                <w:sz w:val="18"/>
              </w:rPr>
              <w:t>/bude</w:t>
            </w:r>
            <w:r w:rsidRPr="0079564F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79564F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79564F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79564F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79564F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79564F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79564F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79564F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79564F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79564F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79564F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79564F">
              <w:rPr>
                <w:rFonts w:ascii="Arial Narrow" w:hAnsi="Arial Narrow"/>
                <w:bCs/>
                <w:sz w:val="18"/>
              </w:rPr>
              <w:t>,</w:t>
            </w:r>
            <w:r w:rsidRPr="0079564F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79564F">
              <w:rPr>
                <w:rFonts w:ascii="Arial Narrow" w:hAnsi="Arial Narrow"/>
                <w:bCs/>
                <w:sz w:val="18"/>
              </w:rPr>
              <w:t>,</w:t>
            </w:r>
            <w:r w:rsidRPr="0079564F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79564F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79564F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79564F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79564F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79564F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79564F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79564F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79564F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79564F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79564F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79564F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79564F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79564F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79564F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79564F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79564F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79564F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79564F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79564F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79564F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79564F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79564F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79564F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79564F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79564F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79564F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79564F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79564F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79564F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79564F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79564F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79564F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r</w:t>
            </w:r>
            <w:r w:rsidRPr="0079564F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79564F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79564F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79564F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79564F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79564F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79564F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79564F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79564F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79564F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79564F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79564F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79564F">
              <w:rPr>
                <w:rFonts w:ascii="Arial Narrow" w:hAnsi="Arial Narrow"/>
              </w:rPr>
              <w:t> </w:t>
            </w:r>
            <w:r w:rsidRPr="0079564F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79564F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79564F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79564F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79564F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79564F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79564F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79564F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79564F">
              <w:rPr>
                <w:rFonts w:ascii="Arial Narrow" w:hAnsi="Arial Narrow"/>
                <w:sz w:val="18"/>
              </w:rPr>
              <w:t xml:space="preserve"> </w:t>
            </w:r>
            <w:r w:rsidR="00681A6E" w:rsidRPr="0079564F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79564F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79564F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79564F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79564F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79564F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79564F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79564F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79564F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79564F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9564F" w:rsidRDefault="00681A6E" w:rsidP="00776688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79564F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79564F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79564F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79564F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79564F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79564F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79564F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79564F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79564F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79564F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79564F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79564F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29E99663" w:rsidR="00505686" w:rsidRPr="0079564F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Hlavn</w:t>
            </w:r>
            <w:r w:rsidR="00210E93" w:rsidRPr="0079564F">
              <w:rPr>
                <w:rFonts w:ascii="Arial Narrow" w:hAnsi="Arial Narrow"/>
                <w:b/>
                <w:bCs/>
              </w:rPr>
              <w:t>á</w:t>
            </w:r>
            <w:r w:rsidRPr="0079564F">
              <w:rPr>
                <w:rFonts w:ascii="Arial Narrow" w:hAnsi="Arial Narrow"/>
                <w:b/>
                <w:bCs/>
              </w:rPr>
              <w:t xml:space="preserve"> aktivit</w:t>
            </w:r>
            <w:r w:rsidR="00210E93" w:rsidRPr="0079564F">
              <w:rPr>
                <w:rFonts w:ascii="Arial Narrow" w:hAnsi="Arial Narrow"/>
                <w:b/>
                <w:bCs/>
              </w:rPr>
              <w:t>a</w:t>
            </w:r>
            <w:r w:rsidRPr="0079564F">
              <w:rPr>
                <w:rFonts w:ascii="Arial Narrow" w:hAnsi="Arial Narrow"/>
                <w:b/>
                <w:bCs/>
              </w:rPr>
              <w:t xml:space="preserve"> projektu</w:t>
            </w:r>
            <w:r w:rsidRPr="0079564F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79564F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79564F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79564F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21DD944" w14:textId="77777777" w:rsidR="00D92637" w:rsidRPr="0079564F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B3 Nákup vozidiel spoločnej dopravy osôb</w:t>
            </w:r>
          </w:p>
          <w:p w14:paraId="679E5965" w14:textId="50CC2A9A" w:rsidR="00CD0FA6" w:rsidRPr="0079564F" w:rsidRDefault="00CD0FA6" w:rsidP="00360C0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136D70EA" w:rsidR="0009206F" w:rsidRPr="0079564F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 w:rsidRPr="0079564F">
              <w:rPr>
                <w:rFonts w:ascii="Arial Narrow" w:hAnsi="Arial Narrow"/>
                <w:sz w:val="18"/>
                <w:szCs w:val="18"/>
              </w:rPr>
              <w:t xml:space="preserve">hlavnej </w:t>
            </w:r>
            <w:r w:rsidRPr="0079564F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79564F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79564F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79564F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79564F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79564F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4EDB6F1" w:rsidR="0009206F" w:rsidRPr="0079564F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64F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64F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64F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 w:rsidRPr="0079564F">
              <w:rPr>
                <w:rFonts w:ascii="Arial Narrow" w:hAnsi="Arial Narrow"/>
                <w:sz w:val="18"/>
                <w:szCs w:val="18"/>
              </w:rPr>
              <w:t xml:space="preserve">hlavnej aktivity 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64F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64F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79564F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79564F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 w:rsidRPr="0079564F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79564F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79564F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79564F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79564F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79564F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3B1C70EC" w:rsidR="0009206F" w:rsidRPr="00DA1816" w:rsidRDefault="00360C0B" w:rsidP="00CF00D3">
            <w:pPr>
              <w:rPr>
                <w:rFonts w:ascii="Arial Narrow" w:hAnsi="Arial Narrow"/>
                <w:bCs/>
                <w:sz w:val="18"/>
                <w:szCs w:val="18"/>
              </w:rPr>
            </w:pPr>
            <w:del w:id="10" w:author="Autor" w:date="2021-02-18T09:38:00Z">
              <w:r w:rsidRPr="0079564F" w:rsidDel="00DA1816">
                <w:rPr>
                  <w:rFonts w:ascii="Arial Narrow" w:hAnsi="Arial Narrow"/>
                  <w:sz w:val="18"/>
                  <w:szCs w:val="18"/>
                </w:rPr>
                <w:delText>Maximálna dĺžka realizácie hlavnej aktivity projektu: 9 mesiacov od nadobudnutia účinnosti zmluvy o príspevku</w:delText>
              </w:r>
              <w:r w:rsidR="0009206F" w:rsidRPr="0079564F" w:rsidDel="00DA1816">
                <w:rPr>
                  <w:rFonts w:ascii="Arial Narrow" w:hAnsi="Arial Narrow"/>
                  <w:sz w:val="18"/>
                  <w:szCs w:val="18"/>
                </w:rPr>
                <w:delText>.</w:delText>
              </w:r>
            </w:del>
            <w:ins w:id="11" w:author="Autor" w:date="2021-02-18T09:38:00Z">
              <w:r w:rsidR="00DA1816" w:rsidRPr="00204EA5">
                <w:rPr>
                  <w:rFonts w:ascii="Arial Narrow" w:hAnsi="Arial Narrow"/>
                  <w:bCs/>
                  <w:sz w:val="18"/>
                  <w:szCs w:val="18"/>
                </w:rPr>
  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  </w:r>
            </w:ins>
          </w:p>
        </w:tc>
      </w:tr>
    </w:tbl>
    <w:p w14:paraId="6008523E" w14:textId="77777777" w:rsidR="00993330" w:rsidRPr="0079564F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79564F" w:rsidRDefault="00993330" w:rsidP="00993330">
      <w:pPr>
        <w:jc w:val="left"/>
        <w:rPr>
          <w:rFonts w:ascii="Arial Narrow" w:hAnsi="Arial Narrow"/>
        </w:rPr>
        <w:sectPr w:rsidR="00993330" w:rsidRPr="0079564F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79564F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79564F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AB2CEE4" w:rsidR="00993330" w:rsidRPr="0079564F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79564F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74D1CFE1" w:rsidR="00E101A2" w:rsidRPr="0079564F" w:rsidRDefault="00E101A2" w:rsidP="00360C0B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NACE projektu: </w:t>
            </w:r>
            <w:r w:rsidR="00360C0B" w:rsidRPr="0079564F">
              <w:rPr>
                <w:rFonts w:ascii="Arial Narrow" w:hAnsi="Arial Narrow"/>
                <w:sz w:val="18"/>
                <w:szCs w:val="18"/>
              </w:rPr>
              <w:t>Nerelevantné pre túto výzvu.</w:t>
            </w:r>
          </w:p>
        </w:tc>
      </w:tr>
      <w:tr w:rsidR="00F11710" w:rsidRPr="0079564F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79564F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79564F">
              <w:rPr>
                <w:rFonts w:ascii="Arial Narrow" w:hAnsi="Arial Narrow"/>
                <w:sz w:val="18"/>
                <w:szCs w:val="18"/>
              </w:rPr>
              <w:t>„</w:t>
            </w:r>
            <w:r w:rsidRPr="0079564F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79564F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79564F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79564F">
              <w:rPr>
                <w:rFonts w:ascii="Arial Narrow" w:hAnsi="Arial Narrow"/>
                <w:sz w:val="18"/>
                <w:szCs w:val="18"/>
              </w:rPr>
              <w:t>„</w:t>
            </w:r>
            <w:r w:rsidRPr="0079564F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79564F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7604D50" w:rsidR="00F11710" w:rsidRPr="0079564F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Názov hlavnej aktivity projektu:</w:t>
            </w:r>
            <w:r w:rsidRPr="0079564F">
              <w:rPr>
                <w:rFonts w:ascii="Arial Narrow" w:hAnsi="Arial Narrow"/>
                <w:bCs/>
              </w:rPr>
              <w:t xml:space="preserve">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79564F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 w:rsidRPr="0079564F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360C0B" w:rsidRPr="0079564F">
                  <w:rPr>
                    <w:rFonts w:ascii="Arial" w:hAnsi="Arial" w:cs="Arial"/>
                    <w:sz w:val="22"/>
                  </w:rPr>
                  <w:t>B3 Nákup vozdiel spoločnej dopravy osôb</w:t>
                </w:r>
              </w:sdtContent>
            </w:sdt>
          </w:p>
        </w:tc>
      </w:tr>
      <w:tr w:rsidR="00F11710" w:rsidRPr="0079564F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0CECC5F" w:rsidR="00F11710" w:rsidRPr="0079564F" w:rsidRDefault="00F11710" w:rsidP="007959BE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  <w:bCs/>
              </w:rPr>
              <w:t>Merateľný ukazovateľ:</w:t>
            </w:r>
            <w:r w:rsidRPr="0079564F">
              <w:rPr>
                <w:rFonts w:ascii="Arial Narrow" w:hAnsi="Arial Narrow"/>
              </w:rPr>
              <w:t xml:space="preserve">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12" w:author="Autor" w:date="2021-02-18T09:39:00Z">
              <w:r w:rsidR="00F01C02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79564F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79564F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79564F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79564F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AD29F57" w14:textId="77777777" w:rsidR="00360C0B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72F1A1A1" w:rsidR="00F11710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B301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1D06659" w14:textId="77777777" w:rsidR="00360C0B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948197C" w14:textId="60C6B310" w:rsidR="00F11710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Počet nakúpených vozidiel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16A19F5" w14:textId="77777777" w:rsidR="00360C0B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5AB1C89D" w:rsidR="00F11710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79564F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79564F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E35500A" w14:textId="77777777" w:rsidR="00360C0B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1AA52C0" w:rsidR="00F11710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6B7AF1C" w14:textId="77777777" w:rsidR="00360C0B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67B0DA68" w:rsidR="00F11710" w:rsidRPr="0079564F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79564F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80425A" w:rsidRPr="0079564F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79564F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79564F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79564F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79564F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79564F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79564F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79564F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79564F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79564F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79564F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79564F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79564F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79564F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79564F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79564F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79564F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79564F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79564F" w:rsidRDefault="0080425A" w:rsidP="00B51F3B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79564F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79564F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79564F" w:rsidRDefault="00A72786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79564F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79564F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79564F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79564F" w:rsidRDefault="00CE63F5" w:rsidP="00B11C52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79564F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79564F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79564F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79564F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79564F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79564F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79564F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79564F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79564F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79564F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79564F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2901FCF8" w:rsidR="008A2FD8" w:rsidRPr="0079564F" w:rsidRDefault="00D767FE" w:rsidP="00F01C02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del w:id="13" w:author="Autor" w:date="2021-02-18T09:39:00Z">
              <w:r w:rsidRPr="0079564F" w:rsidDel="00F01C02">
                <w:rPr>
                  <w:rFonts w:ascii="Arial Narrow" w:hAnsi="Arial Narrow"/>
                  <w:sz w:val="18"/>
                  <w:szCs w:val="18"/>
                </w:rPr>
                <w:delText>e</w:delText>
              </w:r>
            </w:del>
            <w:ins w:id="14" w:author="Autor" w:date="2021-02-18T09:39:00Z">
              <w:r w:rsidR="00F01C02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r w:rsidRPr="0079564F"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79564F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79564F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79564F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79564F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79564F">
              <w:t xml:space="preserve">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79564F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79564F" w:rsidRDefault="008A2FD8" w:rsidP="00F11710">
            <w:pPr>
              <w:jc w:val="center"/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79564F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79564F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Pr="0079564F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79564F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>vyhláseného obstarávania realizovaného mimo VO - výsledok predkladania ponúk v rámci prieskumu trhu,</w:t>
            </w:r>
          </w:p>
          <w:p w14:paraId="0E9585E2" w14:textId="2FCE99DD" w:rsidR="008A2FD8" w:rsidRPr="0079564F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79564F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79564F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79564F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79564F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79564F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79564F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V prípade obstarávania </w:t>
            </w: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>realizovaného mimo VO sa uvedie „mimo zákona o VO“</w:t>
            </w:r>
          </w:p>
          <w:p w14:paraId="2CD6860B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79564F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79564F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79564F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79564F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t.j.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lastRenderedPageBreak/>
              <w:t>obdobia uvedené v riadku Začiatok VO).</w:t>
            </w:r>
          </w:p>
          <w:p w14:paraId="2C23D465" w14:textId="52E7D86B" w:rsidR="003A6894" w:rsidRPr="0079564F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79564F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Pr="0079564F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79564F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79564F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79564F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79564F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Pr="0079564F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79564F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79564F" w:rsidRDefault="00A72786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79564F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79564F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79564F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79564F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79564F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79564F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79564F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79564F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79564F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79564F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79564F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lastRenderedPageBreak/>
              <w:t>predpokladaný dátum ukončenia VO</w:t>
            </w:r>
            <w:r w:rsidR="00D767FE" w:rsidRPr="0079564F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79564F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79564F" w:rsidRDefault="00A72786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79564F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79564F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79564F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79564F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79564F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79564F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79564F" w:rsidRDefault="008A2FD8">
      <w:pPr>
        <w:jc w:val="left"/>
        <w:rPr>
          <w:rFonts w:ascii="Arial Narrow" w:hAnsi="Arial Narrow"/>
        </w:rPr>
        <w:sectPr w:rsidR="008A2FD8" w:rsidRPr="0079564F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79564F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79564F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79564F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79564F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79564F">
              <w:rPr>
                <w:rFonts w:ascii="Arial Narrow" w:hAnsi="Arial Narrow"/>
                <w:b/>
              </w:rPr>
              <w:t xml:space="preserve">Stručný popis projektu </w:t>
            </w:r>
            <w:r w:rsidRPr="0079564F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79564F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79564F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79564F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79564F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79564F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79564F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79564F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79564F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B911BAA" w:rsidR="00966699" w:rsidRPr="0079564F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79564F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79564F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79564F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966699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21C5D6E4" w:rsidR="008A2FD8" w:rsidRPr="0079564F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79564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79564F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79564F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79564F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79564F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493C188" w14:textId="717130AF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1E659EFD" w14:textId="0937DC9E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3F17442F" w14:textId="7A9F8E0C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inovatívneho charakteru,</w:t>
            </w:r>
          </w:p>
          <w:p w14:paraId="52D7980C" w14:textId="095956CE" w:rsidR="00966699" w:rsidRPr="0079564F" w:rsidRDefault="00CD7E0C" w:rsidP="00BF5CB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79564F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79564F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79564F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79564F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71D4C867" w:rsidR="00F13DF8" w:rsidRPr="0079564F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79564F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79564F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79564F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79564F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79564F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33655670" w:rsidR="00045684" w:rsidRPr="0079564F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0E5E35" w:rsidRPr="0079564F">
              <w:rPr>
                <w:rFonts w:ascii="Arial Narrow" w:eastAsia="Calibri" w:hAnsi="Arial Narrow"/>
                <w:sz w:val="18"/>
                <w:szCs w:val="18"/>
              </w:rPr>
              <w:t>ov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4C6F8CB6" w14:textId="52B64100" w:rsidR="008C79D4" w:rsidRPr="0079564F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56194D6E" w14:textId="77777777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23BC6488" w14:textId="77777777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2292B920" w14:textId="0B191813" w:rsidR="00BF5CBE" w:rsidRPr="0079564F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26B9EADA" w14:textId="6944D721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5CBD3FBB" w:rsidR="00F13DF8" w:rsidRPr="0079564F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79564F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79564F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79564F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79564F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79564F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79564F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79564F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79564F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79564F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79564F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79564F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79564F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F241A73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ins w:id="15" w:author="Autor" w:date="2021-04-28T11:15:00Z">
              <w:r w:rsidR="00684230">
                <w:rPr>
                  <w:rFonts w:ascii="Arial Narrow" w:eastAsia="Calibri" w:hAnsi="Arial Narrow"/>
                  <w:sz w:val="18"/>
                  <w:szCs w:val="18"/>
                </w:rPr>
                <w:t>hlavnej aktivity</w:t>
              </w:r>
            </w:ins>
            <w:del w:id="16" w:author="Autor" w:date="2021-04-28T11:15:00Z">
              <w:r w:rsidRPr="0079564F" w:rsidDel="00684230">
                <w:rPr>
                  <w:rFonts w:ascii="Arial Narrow" w:eastAsia="Calibri" w:hAnsi="Arial Narrow"/>
                  <w:sz w:val="18"/>
                  <w:szCs w:val="18"/>
                </w:rPr>
                <w:delText>navrhovaných hlavných aktivít</w:delText>
              </w:r>
            </w:del>
            <w:r w:rsidRPr="0079564F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1760B052" w:rsidR="00045684" w:rsidRPr="0079564F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FE3CF1" w:rsidRPr="0079564F">
              <w:rPr>
                <w:rFonts w:ascii="Arial Narrow" w:eastAsia="Calibri" w:hAnsi="Arial Narrow"/>
                <w:sz w:val="18"/>
                <w:szCs w:val="18"/>
              </w:rPr>
              <w:t xml:space="preserve"> v súlade s ich definičným vymedzením uvedeným v rámci podmienky poskytnutia príspevku č. 12 Kritériá pre výber projektov Výzvy na predkladanie žiadostí o poskytnutie príspevku,</w:t>
            </w:r>
            <w:r w:rsidR="0079564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045684" w:rsidRPr="0079564F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79D1CA8F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7" w:author="Autor" w:date="2021-02-18T09:39:00Z"/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BF5CBE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C52787B" w14:textId="25EBCB6C" w:rsidR="00F01C02" w:rsidRPr="0079564F" w:rsidRDefault="00F01C02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18" w:author="Autor" w:date="2021-02-18T09:39:00Z">
              <w:r w:rsidRPr="007E493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C56A6C3" w14:textId="10FDF5F7" w:rsidR="008A2FD8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BF5CBE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956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7956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002516D3" w:rsidR="00F74163" w:rsidRPr="0079564F" w:rsidDel="005E12EB" w:rsidRDefault="00F74163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19" w:author="Autor" w:date="2021-04-28T11:16:00Z"/>
                <w:rFonts w:ascii="Arial Narrow" w:hAnsi="Arial Narrow"/>
                <w:sz w:val="18"/>
                <w:szCs w:val="18"/>
              </w:rPr>
              <w:pPrChange w:id="20" w:author="Autor" w:date="2021-04-28T11:16:00Z">
                <w:pPr>
                  <w:pStyle w:val="Odsekzoznamu"/>
                  <w:numPr>
                    <w:numId w:val="28"/>
                  </w:numPr>
                  <w:spacing w:after="200" w:line="276" w:lineRule="auto"/>
                  <w:ind w:left="426" w:hanging="360"/>
                </w:pPr>
              </w:pPrChange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6342D6ED" w:rsidR="00F13DF8" w:rsidRPr="0079564F" w:rsidRDefault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  <w:pPrChange w:id="21" w:author="Autor" w:date="2021-04-28T11:16:00Z">
                <w:pPr>
                  <w:spacing w:after="200" w:line="276" w:lineRule="auto"/>
                </w:pPr>
              </w:pPrChange>
            </w:pPr>
          </w:p>
        </w:tc>
      </w:tr>
      <w:tr w:rsidR="008A2FD8" w:rsidRPr="0079564F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79564F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79564F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79564F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uvedie popis za účelom posúdenia dostatočných administratívnych a odborných kapacít na riadenie a odbornú realizáciu projektu 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a</w:t>
            </w:r>
            <w:r w:rsidR="00F13DF8" w:rsidRPr="0079564F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žiadateľa</w:t>
            </w:r>
            <w:r w:rsidR="008A2FD8" w:rsidRPr="0079564F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79564F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79564F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žiadateľa </w:t>
            </w: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79564F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79564F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F13DF8" w:rsidRPr="0079564F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 w:rsidRPr="0079564F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79564F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79564F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žiadateľa</w:t>
            </w: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79564F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Žiadateľ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79564F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žiadateľa </w:t>
            </w:r>
            <w:r w:rsidRPr="0079564F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79564F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79564F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79564F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79564F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A16895" w:rsidRPr="0079564F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79564F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79564F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79564F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79564F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7409D3A7" w:rsidR="00BF5CBE" w:rsidRPr="0079564F" w:rsidRDefault="00BF41C1" w:rsidP="00915F8B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79564F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79564F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79564F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79564F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79564F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79564F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79564F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79564F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B4A1A3" w14:textId="77777777" w:rsidR="00B649BC" w:rsidRDefault="00B649BC" w:rsidP="00B649BC">
            <w:pPr>
              <w:jc w:val="left"/>
              <w:rPr>
                <w:ins w:id="22" w:author="Autor" w:date="2021-02-18T09:40:00Z"/>
                <w:rFonts w:ascii="Arial Narrow" w:hAnsi="Arial Narrow"/>
                <w:sz w:val="18"/>
                <w:szCs w:val="18"/>
              </w:rPr>
            </w:pPr>
            <w:ins w:id="23" w:author="Autor" w:date="2021-02-18T09:40:00Z">
              <w:r>
                <w:rPr>
                  <w:rFonts w:ascii="Arial Narrow" w:hAnsi="Arial Narrow"/>
                  <w:sz w:val="18"/>
                  <w:szCs w:val="18"/>
                </w:rPr>
                <w:t>Ž</w:t>
              </w:r>
              <w:r w:rsidRPr="00F15F1F">
                <w:rPr>
                  <w:rFonts w:ascii="Arial Narrow" w:hAnsi="Arial Narrow"/>
                  <w:sz w:val="18"/>
                  <w:szCs w:val="18"/>
                </w:rPr>
                <w:t>iadateľ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 xml:space="preserve"> uvedie </w:t>
              </w:r>
              <w:r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om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projektu, ktorí tvorí prílohu ŽoPr.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Hodnota sa uvádza s presnosťou na dve desatinné miesta v mene EUR.</w:t>
              </w:r>
            </w:ins>
          </w:p>
          <w:p w14:paraId="3CA9B90A" w14:textId="77777777" w:rsidR="00B649BC" w:rsidRDefault="00B649BC" w:rsidP="00B649BC">
            <w:pPr>
              <w:jc w:val="left"/>
              <w:rPr>
                <w:ins w:id="24" w:author="Autor" w:date="2021-02-18T09:40:00Z"/>
                <w:rFonts w:ascii="Arial Narrow" w:hAnsi="Arial Narrow"/>
                <w:sz w:val="18"/>
                <w:szCs w:val="18"/>
              </w:rPr>
            </w:pPr>
          </w:p>
          <w:p w14:paraId="562C91C5" w14:textId="77777777" w:rsidR="00B649BC" w:rsidRDefault="00B649BC" w:rsidP="00B649BC">
            <w:pPr>
              <w:jc w:val="left"/>
              <w:rPr>
                <w:ins w:id="25" w:author="Autor" w:date="2021-02-18T09:40:00Z"/>
                <w:rFonts w:ascii="Arial Narrow" w:hAnsi="Arial Narrow"/>
                <w:sz w:val="18"/>
                <w:szCs w:val="18"/>
              </w:rPr>
            </w:pPr>
          </w:p>
          <w:p w14:paraId="06E103F1" w14:textId="77777777" w:rsidR="00B649BC" w:rsidRPr="00E0609C" w:rsidRDefault="00B649BC" w:rsidP="00B649BC">
            <w:pPr>
              <w:jc w:val="left"/>
              <w:rPr>
                <w:ins w:id="26" w:author="Autor" w:date="2021-02-18T09:40:00Z"/>
                <w:rFonts w:ascii="Arial Narrow" w:hAnsi="Arial Narrow"/>
                <w:sz w:val="22"/>
                <w:szCs w:val="18"/>
              </w:rPr>
            </w:pPr>
            <w:ins w:id="27" w:author="Autor" w:date="2021-02-18T09:40:00Z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0160F212" w14:textId="77777777" w:rsidR="00B649BC" w:rsidRPr="00E0609C" w:rsidRDefault="00B649BC" w:rsidP="00B649BC">
            <w:pPr>
              <w:jc w:val="left"/>
              <w:rPr>
                <w:ins w:id="28" w:author="Autor" w:date="2021-02-18T09:40:00Z"/>
                <w:rFonts w:ascii="Arial Narrow" w:hAnsi="Arial Narrow"/>
                <w:sz w:val="22"/>
                <w:szCs w:val="18"/>
              </w:rPr>
            </w:pPr>
          </w:p>
          <w:p w14:paraId="7F3354E2" w14:textId="77777777" w:rsidR="00B649BC" w:rsidRDefault="00B649BC" w:rsidP="00B649BC">
            <w:pPr>
              <w:jc w:val="left"/>
              <w:rPr>
                <w:ins w:id="29" w:author="Autor" w:date="2021-02-18T09:40:00Z"/>
                <w:rFonts w:ascii="Arial Narrow" w:hAnsi="Arial Narrow"/>
                <w:sz w:val="22"/>
                <w:szCs w:val="18"/>
              </w:rPr>
            </w:pPr>
            <w:ins w:id="30" w:author="Autor" w:date="2021-02-18T09:40:00Z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6F4C52B8" w14:textId="77777777" w:rsidR="00B649BC" w:rsidRPr="00E0609C" w:rsidRDefault="00B649BC" w:rsidP="00B649BC">
            <w:pPr>
              <w:jc w:val="left"/>
              <w:rPr>
                <w:ins w:id="31" w:author="Autor" w:date="2021-02-18T09:40:00Z"/>
                <w:rFonts w:ascii="Arial Narrow" w:hAnsi="Arial Narrow"/>
                <w:b/>
                <w:sz w:val="22"/>
                <w:szCs w:val="18"/>
              </w:rPr>
            </w:pPr>
          </w:p>
          <w:p w14:paraId="5E0E4285" w14:textId="77777777" w:rsidR="00B649BC" w:rsidRPr="00E0609C" w:rsidRDefault="00B649BC" w:rsidP="00B649BC">
            <w:pPr>
              <w:jc w:val="left"/>
              <w:rPr>
                <w:ins w:id="32" w:author="Autor" w:date="2021-02-18T09:40:00Z"/>
                <w:rFonts w:ascii="Arial Narrow" w:hAnsi="Arial Narrow"/>
                <w:b/>
                <w:sz w:val="22"/>
                <w:szCs w:val="18"/>
              </w:rPr>
            </w:pPr>
            <w:ins w:id="33" w:author="Autor" w:date="2021-02-18T09:40:00Z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641AD4E3" w14:textId="77777777" w:rsidR="00B649BC" w:rsidRDefault="00B649BC" w:rsidP="00B649BC">
            <w:pPr>
              <w:jc w:val="left"/>
              <w:rPr>
                <w:ins w:id="34" w:author="Autor" w:date="2021-02-18T09:40:00Z"/>
                <w:rFonts w:ascii="Arial Narrow" w:hAnsi="Arial Narrow"/>
                <w:sz w:val="18"/>
                <w:szCs w:val="18"/>
              </w:rPr>
            </w:pPr>
          </w:p>
          <w:p w14:paraId="7465E9DE" w14:textId="77777777" w:rsidR="00B649BC" w:rsidRPr="00E0609C" w:rsidRDefault="00B649BC" w:rsidP="00B649BC">
            <w:pPr>
              <w:jc w:val="left"/>
              <w:rPr>
                <w:ins w:id="35" w:author="Autor" w:date="2021-02-18T09:40:00Z"/>
                <w:rFonts w:ascii="Arial Narrow" w:hAnsi="Arial Narrow"/>
                <w:sz w:val="22"/>
                <w:szCs w:val="18"/>
              </w:rPr>
            </w:pPr>
            <w:ins w:id="36" w:author="Autor" w:date="2021-02-18T09:40:00Z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16E10B46" w14:textId="5FAAC392" w:rsidR="00402A70" w:rsidRPr="0079564F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del w:id="37" w:author="Autor" w:date="2021-02-18T09:40:00Z">
              <w:r w:rsidRPr="0079564F" w:rsidDel="00B649BC">
                <w:rPr>
                  <w:rFonts w:ascii="Arial Narrow" w:hAnsi="Arial Narrow"/>
                  <w:sz w:val="18"/>
                  <w:szCs w:val="18"/>
                </w:rPr>
                <w:delText>Žiadateľ</w:delText>
              </w:r>
              <w:r w:rsidR="00402A70" w:rsidRPr="0079564F" w:rsidDel="00B649BC">
                <w:rPr>
                  <w:rFonts w:ascii="Arial Narrow" w:hAnsi="Arial Narrow"/>
                  <w:sz w:val="18"/>
                  <w:szCs w:val="18"/>
                </w:rPr>
                <w:delText xml:space="preserve"> uvedie celkovú hodnotu žiadaného príspevku z rozpočtu projektu, ktorí tvorí prílohu ŽoPr.</w:delText>
              </w:r>
              <w:r w:rsidRPr="0079564F" w:rsidDel="00B649BC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402A70" w:rsidRPr="0079564F" w:rsidDel="00B649BC">
                <w:rPr>
                  <w:rFonts w:ascii="Arial Narrow" w:hAnsi="Arial Narrow"/>
                  <w:sz w:val="18"/>
                  <w:szCs w:val="18"/>
                </w:rPr>
                <w:delText>Hodnota sa uvádza s presnosťou na dve desatinné miesta v mene EUR.</w:delText>
              </w:r>
            </w:del>
          </w:p>
        </w:tc>
      </w:tr>
    </w:tbl>
    <w:p w14:paraId="75D6B947" w14:textId="23DB280A" w:rsidR="00402A70" w:rsidRPr="0079564F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79564F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79564F" w:rsidRDefault="00402A70">
      <w:pPr>
        <w:jc w:val="left"/>
        <w:rPr>
          <w:rFonts w:ascii="Arial Narrow" w:hAnsi="Arial Narrow"/>
        </w:rPr>
        <w:sectPr w:rsidR="00402A70" w:rsidRPr="0079564F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79564F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79564F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79564F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79564F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79564F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79564F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79564F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79564F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79564F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79564F" w:rsidRDefault="00C11A6E" w:rsidP="00367725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</w:rPr>
              <w:t>Podmienka poskytnutia príspevku</w:t>
            </w:r>
            <w:r w:rsidR="00344F28" w:rsidRPr="0079564F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6D2FCC41" w:rsidR="00C11A6E" w:rsidRPr="0079564F" w:rsidRDefault="00C11A6E" w:rsidP="00367725">
            <w:pPr>
              <w:rPr>
                <w:rFonts w:ascii="Arial Narrow" w:hAnsi="Arial Narrow"/>
              </w:rPr>
            </w:pPr>
            <w:r w:rsidRPr="0079564F">
              <w:rPr>
                <w:rFonts w:ascii="Arial Narrow" w:hAnsi="Arial Narrow"/>
              </w:rPr>
              <w:t>Príloha</w:t>
            </w:r>
            <w:r w:rsidR="00344F28" w:rsidRPr="0079564F">
              <w:rPr>
                <w:rFonts w:ascii="Arial Narrow" w:hAnsi="Arial Narrow"/>
              </w:rPr>
              <w:t>:</w:t>
            </w:r>
          </w:p>
        </w:tc>
      </w:tr>
      <w:tr w:rsidR="00C0655E" w:rsidRPr="0079564F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12BE5440" w:rsidR="00C0655E" w:rsidRPr="0079564F" w:rsidRDefault="00C0655E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79564F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2C5A9D15" w:rsidR="00C0655E" w:rsidRPr="0079564F" w:rsidRDefault="00353C0C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1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0655E" w:rsidRPr="0079564F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 w:rsidRPr="0079564F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79564F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79564F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BA8B756" w:rsidR="00C0655E" w:rsidRPr="0079564F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2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79564F">
              <w:rPr>
                <w:rFonts w:ascii="Arial Narrow" w:hAnsi="Arial Narrow"/>
                <w:sz w:val="18"/>
                <w:szCs w:val="18"/>
              </w:rPr>
              <w:t> </w:t>
            </w:r>
            <w:r w:rsidRPr="0079564F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4E1B223" w:rsidR="00862AC5" w:rsidRPr="0079564F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del w:id="38" w:author="Autor" w:date="2021-02-18T09:40:00Z">
              <w:r w:rsidRPr="0079564F" w:rsidDel="00937364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CA2332" w:rsidRPr="0079564F" w:rsidDel="00937364">
                <w:rPr>
                  <w:rFonts w:ascii="Arial Narrow" w:hAnsi="Arial Narrow"/>
                  <w:sz w:val="18"/>
                  <w:szCs w:val="18"/>
                </w:rPr>
                <w:delText xml:space="preserve">2a </w:delText>
              </w:r>
            </w:del>
            <w:r w:rsidR="00862AC5" w:rsidRPr="0079564F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79564F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79564F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DF5D78A" w:rsidR="00C0655E" w:rsidRPr="0079564F" w:rsidRDefault="00C0655E" w:rsidP="00CA2332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3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79564F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79564F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79564F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79564F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3B5ABE19" w:rsidR="00C0655E" w:rsidRPr="0079564F" w:rsidRDefault="00C0655E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79564F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3EA913CC" w:rsidR="00C0655E" w:rsidRPr="0079564F" w:rsidRDefault="00C0655E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4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- Uznesenie, resp. výpis z uznesenia o schválení programu rozvoja a príslušnej územnoplánovacej dokumentácie (ak</w:t>
            </w:r>
            <w:r w:rsidR="00C5470C" w:rsidRPr="0079564F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79564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79564F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79564F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79564F">
              <w:rPr>
                <w:rFonts w:ascii="Arial Narrow" w:hAnsi="Arial Narrow"/>
                <w:sz w:val="18"/>
                <w:szCs w:val="18"/>
              </w:rPr>
              <w:t>c</w:t>
            </w:r>
            <w:r w:rsidRPr="0079564F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79564F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79564F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77695BDD" w:rsidR="00C0655E" w:rsidRPr="0079564F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 w:rsidRPr="0079564F">
              <w:rPr>
                <w:rFonts w:ascii="Arial Narrow" w:hAnsi="Arial Narrow"/>
                <w:sz w:val="18"/>
                <w:szCs w:val="18"/>
              </w:rPr>
              <w:t> </w:t>
            </w:r>
            <w:r w:rsidRPr="0079564F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12B4F1F" w:rsidR="00C0655E" w:rsidRPr="0079564F" w:rsidRDefault="00C0655E" w:rsidP="00CA2332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5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>r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79564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bookmarkStart w:id="39" w:name="_GoBack"/>
        <w:bookmarkEnd w:id="39"/>
      </w:tr>
      <w:tr w:rsidR="00C0655E" w:rsidRPr="0079564F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79564F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 w:rsidRPr="0079564F">
              <w:rPr>
                <w:rFonts w:ascii="Arial Narrow" w:hAnsi="Arial Narrow"/>
                <w:sz w:val="18"/>
                <w:szCs w:val="18"/>
              </w:rPr>
              <w:t> </w:t>
            </w:r>
            <w:r w:rsidRPr="0079564F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79564F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79564F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>právnenos</w:t>
            </w:r>
            <w:r w:rsidRPr="0079564F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7956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79564F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7956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79564F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7956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79564F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7956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79564F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400410D3" w:rsidR="00CE155D" w:rsidRPr="0079564F" w:rsidRDefault="00CE155D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79564F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79564F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79564F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>ritéri</w:t>
            </w:r>
            <w:r w:rsidRPr="0079564F"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79564F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43F2FFA8" w:rsidR="00C41525" w:rsidRPr="0079564F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6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704BF428" w:rsidR="00CE155D" w:rsidRPr="0079564F" w:rsidRDefault="00C41525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Príloha č.</w:t>
            </w:r>
            <w:r w:rsidR="00CA2332" w:rsidRPr="0079564F">
              <w:rPr>
                <w:rFonts w:ascii="Arial Narrow" w:hAnsi="Arial Narrow"/>
                <w:sz w:val="18"/>
                <w:szCs w:val="18"/>
              </w:rPr>
              <w:t>7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 w:rsidRPr="0079564F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79564F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79564F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79564F" w:rsidRDefault="00D53FAB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62A4A5E" w:rsidR="00CE155D" w:rsidRPr="0079564F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64F">
              <w:rPr>
                <w:rFonts w:ascii="Arial Narrow" w:hAnsi="Arial Narrow"/>
                <w:sz w:val="18"/>
                <w:szCs w:val="18"/>
              </w:rPr>
              <w:t xml:space="preserve"> 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7956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79564F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2AE3D64B" w:rsidR="006E13CA" w:rsidRPr="0079564F" w:rsidRDefault="006E13CA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 w:rsidRPr="0079564F">
              <w:rPr>
                <w:rFonts w:ascii="Arial Narrow" w:hAnsi="Arial Narrow"/>
                <w:sz w:val="18"/>
                <w:szCs w:val="18"/>
              </w:rPr>
              <w:t>ú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 w:rsidRPr="0079564F">
              <w:rPr>
                <w:rFonts w:ascii="Arial Narrow" w:hAnsi="Arial Narrow"/>
                <w:sz w:val="18"/>
                <w:szCs w:val="18"/>
              </w:rPr>
              <w:t>u</w:t>
            </w:r>
            <w:r w:rsidRPr="0079564F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79564F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79564F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79564F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03AFFF12" w:rsidR="0036507C" w:rsidRPr="0079564F" w:rsidRDefault="004924D8" w:rsidP="004924D8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79564F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79564F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79564F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79564F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79564F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79564F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</w:tbl>
    <w:p w14:paraId="11B62C62" w14:textId="77777777" w:rsidR="00E71849" w:rsidRPr="0079564F" w:rsidRDefault="00E71849">
      <w:pPr>
        <w:rPr>
          <w:rFonts w:ascii="Arial Narrow" w:hAnsi="Arial Narrow"/>
        </w:rPr>
        <w:sectPr w:rsidR="00E71849" w:rsidRPr="0079564F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79564F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79564F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79564F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79564F">
              <w:rPr>
                <w:rFonts w:ascii="Arial Narrow" w:hAnsi="Arial Narrow"/>
                <w:b/>
                <w:bCs/>
              </w:rPr>
              <w:t>žiadateľa</w:t>
            </w:r>
            <w:r w:rsidRPr="0079564F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79564F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79564F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79564F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79564F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79564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79564F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CF3BC21" w:rsidR="00221DA9" w:rsidRPr="0079564F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79564F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 w:rsidRPr="0079564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79564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79564F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7D8506E4" w:rsidR="00221DA9" w:rsidRPr="0079564F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40" w:name="_Ref500347763"/>
            <w:r w:rsidR="00613B6F" w:rsidRPr="0079564F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40"/>
            <w:r w:rsidR="001F0E97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3664EEA" w:rsidR="00221DA9" w:rsidRPr="0079564F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41" w:name="_Ref500347672"/>
            <w:r w:rsidR="00613B6F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79564F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79564F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41"/>
            <w:r w:rsidR="00BA35F0" w:rsidRPr="0079564F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117CD42" w:rsidR="00BA35F0" w:rsidRPr="0079564F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79564F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79564F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4924D8" w:rsidRPr="0079564F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79564F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79564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79564F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79564F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79564F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79564F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4EDEAFBD" w:rsidR="00704D30" w:rsidRPr="0079564F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79564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79564F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987CE6C" w:rsidR="001600C5" w:rsidRPr="0079564F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 w:rsidRPr="0079564F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8B2C97" w:rsidRPr="0079564F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9564F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 w:rsidRPr="0079564F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9564F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667498E1" w:rsidR="005206F0" w:rsidRPr="0079564F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MAS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o všetkých zmenách, ktoré sa týkajú uvedených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údajov a skutočností. Súhlasím so správou, spracovaním a uchovávaním všetkých uvedených osobných údajov v súlade so zák. č. 1</w:t>
            </w:r>
            <w:r w:rsidR="001625CF" w:rsidRPr="0079564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2018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79564F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 w:rsidRPr="0079564F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79564F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79564F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79564F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79564F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79564F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79564F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79564F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79564F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79564F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79564F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79564F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79564F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79564F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79564F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79564F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52E156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2E156A" w16cid:durableId="2221F3E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C5D50" w14:textId="77777777" w:rsidR="00A72786" w:rsidRDefault="00A72786" w:rsidP="00297396">
      <w:pPr>
        <w:spacing w:after="0" w:line="240" w:lineRule="auto"/>
      </w:pPr>
      <w:r>
        <w:separator/>
      </w:r>
    </w:p>
  </w:endnote>
  <w:endnote w:type="continuationSeparator" w:id="0">
    <w:p w14:paraId="4B15BD74" w14:textId="77777777" w:rsidR="00A72786" w:rsidRDefault="00A72786" w:rsidP="00297396">
      <w:pPr>
        <w:spacing w:after="0" w:line="240" w:lineRule="auto"/>
      </w:pPr>
      <w:r>
        <w:continuationSeparator/>
      </w:r>
    </w:p>
  </w:endnote>
  <w:endnote w:type="continuationNotice" w:id="1">
    <w:p w14:paraId="759B8214" w14:textId="77777777" w:rsidR="00A72786" w:rsidRDefault="00A727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556B714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15F8B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50D96DC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F9869F8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6327BBB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15F8B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B7D8A15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CB8CE81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45F1A59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15F8B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F5C85EB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12831BD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3317487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15F8B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6552D01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15F8B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0F531" w14:textId="77777777" w:rsidR="00A72786" w:rsidRDefault="00A72786" w:rsidP="00297396">
      <w:pPr>
        <w:spacing w:after="0" w:line="240" w:lineRule="auto"/>
      </w:pPr>
      <w:r>
        <w:separator/>
      </w:r>
    </w:p>
  </w:footnote>
  <w:footnote w:type="continuationSeparator" w:id="0">
    <w:p w14:paraId="51033110" w14:textId="77777777" w:rsidR="00A72786" w:rsidRDefault="00A72786" w:rsidP="00297396">
      <w:pPr>
        <w:spacing w:after="0" w:line="240" w:lineRule="auto"/>
      </w:pPr>
      <w:r>
        <w:continuationSeparator/>
      </w:r>
    </w:p>
  </w:footnote>
  <w:footnote w:type="continuationNotice" w:id="1">
    <w:p w14:paraId="38E91224" w14:textId="77777777" w:rsidR="00A72786" w:rsidRDefault="00A72786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487CAD87" w14:textId="744716E7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</w:t>
      </w:r>
      <w:r w:rsidR="00A1218B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A1218B">
        <w:rPr>
          <w:rFonts w:ascii="Arial Narrow" w:hAnsi="Arial Narrow"/>
          <w:sz w:val="18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16EC57C1" w:rsidR="003213BB" w:rsidRPr="001F013A" w:rsidRDefault="00473ADB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011EF025">
          <wp:simplePos x="0" y="0"/>
          <wp:positionH relativeFrom="column">
            <wp:posOffset>4178935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08168E">
          <wp:simplePos x="0" y="0"/>
          <wp:positionH relativeFrom="column">
            <wp:posOffset>-26035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7A54"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5853DF97" wp14:editId="03EF5258">
          <wp:simplePos x="0" y="0"/>
          <wp:positionH relativeFrom="column">
            <wp:posOffset>1711325</wp:posOffset>
          </wp:positionH>
          <wp:positionV relativeFrom="paragraph">
            <wp:posOffset>-193675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4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 w:numId="3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77A91"/>
    <w:rsid w:val="000806BF"/>
    <w:rsid w:val="00081CF9"/>
    <w:rsid w:val="00081DCA"/>
    <w:rsid w:val="00084148"/>
    <w:rsid w:val="00086D95"/>
    <w:rsid w:val="00087DD9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5E35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7E8"/>
    <w:rsid w:val="00114FB1"/>
    <w:rsid w:val="001152EB"/>
    <w:rsid w:val="001177A0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309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3788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0C0B"/>
    <w:rsid w:val="00360D0E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4840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4C23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ADB"/>
    <w:rsid w:val="00473F9B"/>
    <w:rsid w:val="004763C1"/>
    <w:rsid w:val="00477765"/>
    <w:rsid w:val="00480855"/>
    <w:rsid w:val="00482A78"/>
    <w:rsid w:val="0048348A"/>
    <w:rsid w:val="00484EC7"/>
    <w:rsid w:val="004875FA"/>
    <w:rsid w:val="004924D8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0EC4"/>
    <w:rsid w:val="005E1124"/>
    <w:rsid w:val="005E12EB"/>
    <w:rsid w:val="005E1704"/>
    <w:rsid w:val="005E1820"/>
    <w:rsid w:val="005E45F4"/>
    <w:rsid w:val="005E4C1B"/>
    <w:rsid w:val="005E5AAE"/>
    <w:rsid w:val="005E6741"/>
    <w:rsid w:val="005F05BD"/>
    <w:rsid w:val="005F05F2"/>
    <w:rsid w:val="005F0D6B"/>
    <w:rsid w:val="005F2A67"/>
    <w:rsid w:val="005F2CBA"/>
    <w:rsid w:val="005F2D55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E87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230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44A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64F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177CC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2E8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2C97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4A3E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5F8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364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87A54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218B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2786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CDC"/>
    <w:rsid w:val="00AB6F63"/>
    <w:rsid w:val="00AB73E6"/>
    <w:rsid w:val="00AB7CA5"/>
    <w:rsid w:val="00AC6D7E"/>
    <w:rsid w:val="00AD18B8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49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525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D7920"/>
    <w:rsid w:val="00BE0015"/>
    <w:rsid w:val="00BE1A3F"/>
    <w:rsid w:val="00BE25D4"/>
    <w:rsid w:val="00BF17F2"/>
    <w:rsid w:val="00BF2213"/>
    <w:rsid w:val="00BF41C1"/>
    <w:rsid w:val="00BF5CBE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0B0F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2332"/>
    <w:rsid w:val="00CA42EB"/>
    <w:rsid w:val="00CA529B"/>
    <w:rsid w:val="00CA658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19A"/>
    <w:rsid w:val="00CE155D"/>
    <w:rsid w:val="00CE28B6"/>
    <w:rsid w:val="00CE2FED"/>
    <w:rsid w:val="00CE3B52"/>
    <w:rsid w:val="00CE3E3E"/>
    <w:rsid w:val="00CE3E60"/>
    <w:rsid w:val="00CE63F5"/>
    <w:rsid w:val="00CF00D3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57D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A1816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616D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1C02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979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155D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3CF1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1/relationships/commentsExtended" Target="commentsExtended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03C6A"/>
    <w:rsid w:val="00140AB9"/>
    <w:rsid w:val="00147404"/>
    <w:rsid w:val="002369C8"/>
    <w:rsid w:val="002B720E"/>
    <w:rsid w:val="0031009D"/>
    <w:rsid w:val="00370346"/>
    <w:rsid w:val="003A17AF"/>
    <w:rsid w:val="003B20BC"/>
    <w:rsid w:val="003C0E66"/>
    <w:rsid w:val="003F65B3"/>
    <w:rsid w:val="00417961"/>
    <w:rsid w:val="0046276E"/>
    <w:rsid w:val="004E476A"/>
    <w:rsid w:val="0050057B"/>
    <w:rsid w:val="00503470"/>
    <w:rsid w:val="00514765"/>
    <w:rsid w:val="00517339"/>
    <w:rsid w:val="005A698A"/>
    <w:rsid w:val="005C1E6D"/>
    <w:rsid w:val="006845DE"/>
    <w:rsid w:val="00704212"/>
    <w:rsid w:val="007B0225"/>
    <w:rsid w:val="00803F6C"/>
    <w:rsid w:val="008A5F9C"/>
    <w:rsid w:val="008F0B6E"/>
    <w:rsid w:val="00966EEE"/>
    <w:rsid w:val="00976238"/>
    <w:rsid w:val="009A67B9"/>
    <w:rsid w:val="009B4DB2"/>
    <w:rsid w:val="009C3CCC"/>
    <w:rsid w:val="00A118B3"/>
    <w:rsid w:val="00A15D86"/>
    <w:rsid w:val="00A62AF0"/>
    <w:rsid w:val="00AB79EA"/>
    <w:rsid w:val="00BE51E0"/>
    <w:rsid w:val="00C86E6E"/>
    <w:rsid w:val="00D0590D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02C34-C4CA-4D98-A75A-C78C8B5FE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3315</Words>
  <Characters>18896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Autor</cp:lastModifiedBy>
  <cp:revision>22</cp:revision>
  <dcterms:created xsi:type="dcterms:W3CDTF">2020-01-30T15:12:00Z</dcterms:created>
  <dcterms:modified xsi:type="dcterms:W3CDTF">2021-04-29T12:29:00Z</dcterms:modified>
</cp:coreProperties>
</file>