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5AB4778F" w:rsidR="00A97A10" w:rsidRPr="00385B43" w:rsidRDefault="0088211E" w:rsidP="00983588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88211E">
              <w:rPr>
                <w:rFonts w:ascii="Arial Narrow" w:hAnsi="Arial Narrow"/>
                <w:bCs/>
                <w:sz w:val="18"/>
                <w:szCs w:val="18"/>
              </w:rPr>
              <w:t xml:space="preserve">Miestna akčná skupina </w:t>
            </w:r>
            <w:r w:rsidR="00983588">
              <w:rPr>
                <w:rFonts w:ascii="Arial Narrow" w:hAnsi="Arial Narrow"/>
                <w:bCs/>
                <w:sz w:val="18"/>
                <w:szCs w:val="18"/>
              </w:rPr>
              <w:t>OLŠAVA – TORYSA,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47A922EB" w:rsidR="00A97A10" w:rsidRPr="00385B43" w:rsidRDefault="0088211E" w:rsidP="00983588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88211E">
              <w:rPr>
                <w:rFonts w:ascii="Arial Narrow" w:hAnsi="Arial Narrow"/>
                <w:bCs/>
                <w:sz w:val="18"/>
                <w:szCs w:val="18"/>
              </w:rPr>
              <w:t>IROP-CLLD-</w:t>
            </w:r>
            <w:r w:rsidR="00983588">
              <w:rPr>
                <w:rFonts w:ascii="Arial Narrow" w:hAnsi="Arial Narrow"/>
                <w:bCs/>
                <w:sz w:val="18"/>
                <w:szCs w:val="18"/>
              </w:rPr>
              <w:t>Q066</w:t>
            </w:r>
            <w:r w:rsidRPr="0088211E">
              <w:rPr>
                <w:rFonts w:ascii="Arial Narrow" w:hAnsi="Arial Narrow"/>
                <w:bCs/>
                <w:sz w:val="18"/>
                <w:szCs w:val="18"/>
              </w:rPr>
              <w:t>-512-004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4AD9E841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01905B76" w14:textId="77777777" w:rsidR="00ED62B1" w:rsidRDefault="00ED62B1">
      <w:pPr>
        <w:jc w:val="left"/>
        <w:rPr>
          <w:ins w:id="0" w:author="Autor"/>
          <w:rFonts w:ascii="Arial Narrow" w:hAnsi="Arial Narrow"/>
        </w:rPr>
      </w:pPr>
    </w:p>
    <w:p w14:paraId="22A510D0" w14:textId="77777777" w:rsidR="00ED62B1" w:rsidRDefault="00ED62B1">
      <w:pPr>
        <w:jc w:val="left"/>
        <w:rPr>
          <w:ins w:id="1" w:author="Autor"/>
          <w:rFonts w:ascii="Arial Narrow" w:hAnsi="Arial Narrow"/>
        </w:rPr>
      </w:pPr>
    </w:p>
    <w:p w14:paraId="53B4CA5C" w14:textId="77777777" w:rsidR="00ED62B1" w:rsidRDefault="00ED62B1" w:rsidP="00ED62B1">
      <w:pPr>
        <w:rPr>
          <w:ins w:id="2" w:author="Autor"/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ins w:id="3" w:author="Autor">
        <w:r>
          <w:rPr>
            <w:rFonts w:ascii="Arial Narrow" w:hAnsi="Arial Narrow"/>
            <w:b/>
            <w:bCs/>
            <w:i/>
            <w:sz w:val="20"/>
            <w:szCs w:val="18"/>
            <w:highlight w:val="green"/>
            <w:u w:val="single"/>
          </w:rPr>
          <w:t xml:space="preserve">Inštrukcia pre žiadateľov: </w:t>
        </w:r>
      </w:ins>
    </w:p>
    <w:p w14:paraId="59C403D6" w14:textId="77777777" w:rsidR="00ED62B1" w:rsidRDefault="00ED62B1" w:rsidP="00ED62B1">
      <w:pPr>
        <w:rPr>
          <w:ins w:id="4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5" w:author="Autor">
        <w:r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>Žiadateľ pri vypĺňaní údajov v žiadosti o poskytnutie príspevku vymazáva inštrukcie, ktoré upresňujú spôsob alebo rozsah vyplnenia niektorých častí. Žiadateľ pri predkladaní žiadosti o poskytnutie príspevku odstraňuje aj túto inštrukciu.</w:t>
        </w:r>
      </w:ins>
    </w:p>
    <w:p w14:paraId="4FD40F78" w14:textId="77777777" w:rsidR="00ED62B1" w:rsidRDefault="00ED62B1" w:rsidP="00ED62B1">
      <w:pPr>
        <w:rPr>
          <w:ins w:id="6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7" w:author="Autor">
        <w:r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 Žiadateľ môže ponechať inštrukcie v časti 7. ako pomôcku pre overenie, či sa vyjadril k všetkým požadovaným náležitostiam.</w:t>
        </w:r>
      </w:ins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6950B4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P.č.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73A06EB4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1E6B0D23" w14:textId="2E51E47A" w:rsidR="00D92637" w:rsidRPr="00D91A5B" w:rsidRDefault="00D92637" w:rsidP="0083156B">
            <w:pPr>
              <w:spacing w:before="120" w:after="200" w:line="276" w:lineRule="auto"/>
              <w:rPr>
                <w:rFonts w:ascii="Arial Narrow" w:hAnsi="Arial Narrow"/>
                <w:sz w:val="18"/>
                <w:szCs w:val="18"/>
              </w:rPr>
            </w:pPr>
            <w:r w:rsidRPr="00D91A5B">
              <w:rPr>
                <w:rFonts w:ascii="Arial Narrow" w:hAnsi="Arial Narrow"/>
                <w:sz w:val="18"/>
                <w:szCs w:val="18"/>
              </w:rPr>
              <w:t>D2 Skvalitnenie a rozšírenie kapacít predškolských zariadení</w:t>
            </w:r>
          </w:p>
          <w:p w14:paraId="679E5965" w14:textId="50CC2A9A" w:rsidR="00CD0FA6" w:rsidRPr="00385B43" w:rsidRDefault="00CD0FA6" w:rsidP="00D91A5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21C78B4B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4AB45DA2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9BE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708AE5C9" w:rsidR="0009206F" w:rsidRPr="005E7AA6" w:rsidRDefault="005E7AA6" w:rsidP="005E7AA6">
            <w:pPr>
              <w:rPr>
                <w:rFonts w:ascii="Arial Narrow" w:hAnsi="Arial Narrow"/>
                <w:bCs/>
                <w:sz w:val="18"/>
                <w:szCs w:val="18"/>
              </w:rPr>
            </w:pPr>
            <w:ins w:id="8" w:author="Autor">
              <w:r w:rsidRPr="00204EA5">
                <w:rPr>
                  <w:rFonts w:ascii="Arial Narrow" w:hAnsi="Arial Narrow"/>
                  <w:bCs/>
                  <w:sz w:val="18"/>
                  <w:szCs w:val="18"/>
                </w:rPr>
                <w:t>Žiadateľ je povinný ukončiť práce na projekte do 9 mesiacov od nadobudnutia účinnosti zmluvy o poskytnutí príspevku. Zároveň je žiadateľ povinný zrealizovať hlavnú aktivitu projektu najneskôr do 30.6.2023.</w:t>
              </w:r>
            </w:ins>
            <w:del w:id="9" w:author="Autor">
              <w:r w:rsidR="00D91A5B" w:rsidRPr="00360C0B" w:rsidDel="005E7AA6">
                <w:rPr>
                  <w:rFonts w:ascii="Arial Narrow" w:hAnsi="Arial Narrow"/>
                  <w:sz w:val="18"/>
                  <w:szCs w:val="18"/>
                </w:rPr>
                <w:delText>Maximálna dĺžka realizácie hlavnej aktivity projektu: 9 mesiacov od nadobudnutia účinnosti zmluvy o</w:delText>
              </w:r>
              <w:r w:rsidR="006D5234" w:rsidDel="005E7AA6">
                <w:rPr>
                  <w:rFonts w:ascii="Arial Narrow" w:hAnsi="Arial Narrow"/>
                  <w:sz w:val="18"/>
                  <w:szCs w:val="18"/>
                </w:rPr>
                <w:delText> </w:delText>
              </w:r>
              <w:r w:rsidR="00D91A5B" w:rsidRPr="00360C0B" w:rsidDel="005E7AA6">
                <w:rPr>
                  <w:rFonts w:ascii="Arial Narrow" w:hAnsi="Arial Narrow"/>
                  <w:sz w:val="18"/>
                  <w:szCs w:val="18"/>
                </w:rPr>
                <w:delText>príspevku</w:delText>
              </w:r>
              <w:r w:rsidR="006D5234" w:rsidDel="005E7AA6">
                <w:rPr>
                  <w:rFonts w:ascii="Arial Narrow" w:hAnsi="Arial Narrow"/>
                  <w:sz w:val="18"/>
                  <w:szCs w:val="18"/>
                </w:rPr>
                <w:delText>.</w:delText>
              </w:r>
            </w:del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9"/>
          <w:footerReference w:type="default" r:id="rId10"/>
          <w:headerReference w:type="first" r:id="rId11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711F0005" w:rsidR="00993330" w:rsidRPr="006D5234" w:rsidRDefault="00993330" w:rsidP="006D5234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6B9BFE37" w:rsidR="00E101A2" w:rsidRPr="00385B43" w:rsidRDefault="00E101A2" w:rsidP="006D5234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6D5234">
              <w:rPr>
                <w:rFonts w:ascii="Arial Narrow" w:hAnsi="Arial Narrow"/>
                <w:sz w:val="18"/>
                <w:szCs w:val="18"/>
              </w:rPr>
              <w:t>Nerelevantné pre túto výzvu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3EB86B51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D5234">
                  <w:rPr>
                    <w:rFonts w:ascii="Arial" w:hAnsi="Arial" w:cs="Arial"/>
                    <w:sz w:val="22"/>
                  </w:rPr>
                  <w:t>D2 Skvalitnenie a rozšírenie kapacít predškolských zariadení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1B9E4F8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ins w:id="10" w:author="Autor">
              <w:r w:rsidR="005E7AA6">
                <w:rPr>
                  <w:rFonts w:ascii="Arial Narrow" w:hAnsi="Arial Narrow"/>
                  <w:sz w:val="18"/>
                  <w:szCs w:val="18"/>
                </w:rPr>
                <w:t xml:space="preserve">uvedie 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08EB3319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2DB11D6" w14:textId="6127AA7E" w:rsidR="00F11710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071A81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948197C" w14:textId="3B7B6CBB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 podporených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F861083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E065C40" w14:textId="3A3572E8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C59525E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E2CE0F2" w14:textId="1389E66B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450696A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ABE6BC5" w14:textId="371679EE" w:rsidR="00F11710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RMŽaND</w:t>
            </w:r>
          </w:p>
        </w:tc>
      </w:tr>
      <w:tr w:rsidR="006D5234" w:rsidRPr="00385B43" w14:paraId="512A398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4213F98F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9CDEB92" w14:textId="49C48E8C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BD2FFC4" w14:textId="1E98A327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 podporených materských škôl materiálno-technickým vybavením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A6113AA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48AADB7B" w14:textId="158F6D4E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DB2D4AD" w14:textId="23458A94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1EEE20A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3095C644" w14:textId="7E5AF17A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D2DE910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CE3FB3C" w14:textId="27BC4849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RMŽaND</w:t>
            </w:r>
          </w:p>
        </w:tc>
      </w:tr>
      <w:tr w:rsidR="006D5234" w:rsidRPr="00385B43" w14:paraId="5ED8589D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1359B4A0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D82AC90" w14:textId="149D647B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9619DC5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1922F9AA" w14:textId="3359DC35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 podporených areálov MŠ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923575E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6DD0B111" w14:textId="62E1BD2D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A25CFDC" w14:textId="3DA83963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2638014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17A42056" w14:textId="0EB93644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1655B8C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E794EFF" w14:textId="0F17DC26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UR, RMŽaND</w:t>
            </w:r>
          </w:p>
        </w:tc>
      </w:tr>
      <w:tr w:rsidR="006D5234" w:rsidRPr="00385B43" w14:paraId="61A04DB9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3731126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1FC44A3" w14:textId="7524916E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424CFDF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5E2168D" w14:textId="4E523E17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Kapacita podporenej školskej infraštruktúry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E7B9BD9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D880A4B" w14:textId="07BCBBC1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Dieťa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6FFCED0" w14:textId="530BE1D2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763F0E5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7EADED3B" w14:textId="001D69CC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91F8908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7172F14F" w14:textId="4C4D3C5F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UR, RMŽaND</w:t>
            </w:r>
          </w:p>
        </w:tc>
      </w:tr>
      <w:tr w:rsidR="006D5234" w:rsidRPr="00385B43" w14:paraId="466E8AB6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2065D365" w14:textId="77777777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1ADC77A" w14:textId="7C672843" w:rsidR="006D5234" w:rsidRP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D205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2CA50D7" w14:textId="44B87228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Zvýšená kapacita podporenej školskej infraštruktúry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AA38057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268C0075" w14:textId="21948AF4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Dieťa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3FA4364" w14:textId="0EF25440" w:rsidR="006D5234" w:rsidRPr="00385B43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3705A1B" w14:textId="77777777" w:rsidR="006D5234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12F8430D" w14:textId="083D6A9F" w:rsidR="006D5234" w:rsidRPr="007D6358" w:rsidRDefault="006D5234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D5234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EB9B523" w14:textId="77777777" w:rsidR="002F48D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5930F687" w14:textId="79D8D6EA" w:rsidR="006D5234" w:rsidRPr="007D6358" w:rsidRDefault="002F48D8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2F48D8">
              <w:rPr>
                <w:rFonts w:ascii="Arial Narrow" w:hAnsi="Arial Narrow"/>
                <w:sz w:val="18"/>
                <w:szCs w:val="18"/>
              </w:rPr>
              <w:t>UR, RMŽaND</w:t>
            </w:r>
          </w:p>
        </w:tc>
      </w:tr>
      <w:tr w:rsidR="006D5234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6D5234" w:rsidRPr="00385B43" w:rsidRDefault="006D5234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6D5234" w:rsidRPr="00385B43" w:rsidRDefault="006D5234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6D5234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6D5234" w:rsidRPr="00385B43" w:rsidRDefault="006D5234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6D5234" w:rsidRPr="00385B43" w:rsidRDefault="006D5234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6D5234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6D5234" w:rsidRPr="00385B43" w:rsidRDefault="006D5234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6D5234" w:rsidRPr="00385B43" w:rsidRDefault="006D5234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merateľného/ých ukazovateľa/ov,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6D5234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6D5234" w:rsidRPr="00385B43" w:rsidRDefault="006D5234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6D5234" w:rsidRPr="00385B43" w:rsidRDefault="006D5234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6D5234" w:rsidRPr="00385B43" w:rsidRDefault="006950B4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54C279DB07FE4FA0BC9C7B5EA28A1BB1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6D5234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6D5234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6D5234" w:rsidRPr="00385B43" w:rsidRDefault="006D5234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6D5234" w:rsidRPr="00385B43" w:rsidRDefault="006D5234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235E8D8B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ins w:id="11" w:author="Autor">
              <w:r w:rsidR="005E7AA6">
                <w:rPr>
                  <w:rFonts w:ascii="Arial Narrow" w:hAnsi="Arial Narrow"/>
                  <w:sz w:val="18"/>
                  <w:szCs w:val="18"/>
                </w:rPr>
                <w:t>a</w:t>
              </w:r>
            </w:ins>
            <w:del w:id="12" w:author="Autor">
              <w:r w:rsidDel="005E7AA6">
                <w:rPr>
                  <w:rFonts w:ascii="Arial Narrow" w:hAnsi="Arial Narrow"/>
                  <w:sz w:val="18"/>
                  <w:szCs w:val="18"/>
                </w:rPr>
                <w:delText>e</w:delText>
              </w:r>
            </w:del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6950B4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Textzstupnhosymbolu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6950B4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Textzstupnhosymbolu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2"/>
          <w:footerReference w:type="default" r:id="rId13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5CACA22D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7F6ABD8D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</w:t>
            </w:r>
            <w:del w:id="13" w:author="Autor">
              <w:r w:rsidRPr="00385B43" w:rsidDel="00095ECF">
                <w:rPr>
                  <w:rFonts w:ascii="Arial Narrow" w:eastAsia="Calibri" w:hAnsi="Arial Narrow"/>
                  <w:sz w:val="18"/>
                  <w:szCs w:val="18"/>
                </w:rPr>
                <w:delText>žiadúce</w:delText>
              </w:r>
            </w:del>
            <w:ins w:id="14" w:author="Autor">
              <w:r w:rsidR="00095ECF" w:rsidRPr="00385B43">
                <w:rPr>
                  <w:rFonts w:ascii="Arial Narrow" w:eastAsia="Calibri" w:hAnsi="Arial Narrow"/>
                  <w:sz w:val="18"/>
                  <w:szCs w:val="18"/>
                </w:rPr>
                <w:t>žiaduce</w:t>
              </w:r>
            </w:ins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0C5101D3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  <w:r w:rsidR="008F6B8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A5478E4" w14:textId="2E8685C6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prínosu a využiteľnosti projektu pre územie MAS,</w:t>
            </w:r>
          </w:p>
          <w:p w14:paraId="79C6D917" w14:textId="42156BF5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súladu projektu s programovou stratégiou IROP a stratégiou CLLD,</w:t>
            </w:r>
          </w:p>
          <w:p w14:paraId="4ADB5DDC" w14:textId="4D966681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popis inovatívneho charakteru, </w:t>
            </w:r>
          </w:p>
          <w:p w14:paraId="52D7980C" w14:textId="0107910E" w:rsidR="00966699" w:rsidRPr="008F6B8F" w:rsidRDefault="00CD7E0C" w:rsidP="008F6B8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2F9B5FA1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0E998835" w:rsidR="00045684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inaktívnosti projektu – spôsobu realizácie hlavnej aktivity projektu,</w:t>
            </w:r>
          </w:p>
          <w:p w14:paraId="4C6F8CB6" w14:textId="52B64100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109E1E17" w14:textId="77777777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stavebných prác (ak relevantné),</w:t>
            </w:r>
          </w:p>
          <w:p w14:paraId="1CF51DE4" w14:textId="77777777" w:rsidR="008F6B8F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výdavkov,</w:t>
            </w:r>
          </w:p>
          <w:p w14:paraId="492BC7C3" w14:textId="76B08185" w:rsidR="008F6B8F" w:rsidRPr="00385B43" w:rsidRDefault="008F6B8F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stavu verejného obstarávania,</w:t>
            </w:r>
          </w:p>
          <w:p w14:paraId="17CE5497" w14:textId="67A71A05" w:rsidR="00F13DF8" w:rsidRPr="008F6B8F" w:rsidRDefault="008A2FD8" w:rsidP="008F6B8F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385B43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vplyv projektu na širšie územie MAS – žiadateľ deklaruje aký presah má realizácia projektu z hľadiska územia, t.j. koľkých obcí v MAS sa realizácia projektu dotkne,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0477B297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sa realizáciou </w:t>
            </w:r>
            <w:ins w:id="15" w:author="Autor">
              <w:r w:rsidR="00BC75AB">
                <w:rPr>
                  <w:rFonts w:ascii="Arial Narrow" w:eastAsia="Calibri" w:hAnsi="Arial Narrow"/>
                  <w:sz w:val="18"/>
                  <w:szCs w:val="18"/>
                </w:rPr>
                <w:t>hlavnej aktivity</w:t>
              </w:r>
            </w:ins>
            <w:del w:id="16" w:author="Autor">
              <w:r w:rsidRPr="00385B43" w:rsidDel="00BC75AB">
                <w:rPr>
                  <w:rFonts w:ascii="Arial Narrow" w:eastAsia="Calibri" w:hAnsi="Arial Narrow"/>
                  <w:sz w:val="18"/>
                  <w:szCs w:val="18"/>
                </w:rPr>
                <w:delText>navrhovaných hlavných aktivít</w:delText>
              </w:r>
            </w:del>
            <w:bookmarkStart w:id="17" w:name="_GoBack"/>
            <w:bookmarkEnd w:id="17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4E89171" w14:textId="5C12045C" w:rsidR="008C79D4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toho, či projekt vytvorí pracovné miesto/miesta pre znevýhodnené skupiny osôb a o aké znevýhodnené skupiny pôjde</w:t>
            </w:r>
            <w:r w:rsidR="00D23860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="00D23860" w:rsidRPr="0079564F">
              <w:rPr>
                <w:rFonts w:ascii="Arial Narrow" w:eastAsia="Calibri" w:hAnsi="Arial Narrow"/>
                <w:sz w:val="18"/>
                <w:szCs w:val="18"/>
              </w:rPr>
              <w:t>v súlade s ich definičným vymedzením uvedeným v rámci podmienky poskytnutia príspevku č. 12 Kritériá pre výber projektov Výzvy na predkladanie žiadostí o poskytnutie príspevku,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7D68E59C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18" w:author="Autor"/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  <w:ins w:id="19" w:author="Autor">
              <w:r w:rsidR="005E7AA6"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1ED329FD" w14:textId="15ED94FB" w:rsidR="005E7AA6" w:rsidRPr="00385B43" w:rsidRDefault="005E7AA6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ins w:id="20" w:author="Autor">
              <w:r w:rsidRPr="007E493D">
                <w:rPr>
                  <w:rFonts w:ascii="Arial Narrow" w:eastAsia="Calibri" w:hAnsi="Arial Narrow"/>
                  <w:sz w:val="18"/>
                  <w:szCs w:val="18"/>
                </w:rPr>
                <w:t>popis možných rizík v súvislosti s udržateľnosťou projektu a popis manažmentu rizík udržateľnosti projektu (identifikovanie rizík, popis prostriedkov na ich elimináciu)</w:t>
              </w:r>
              <w:r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2C56A6C3" w14:textId="3C3D82E4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  <w:ins w:id="21" w:author="Autor">
              <w:r w:rsidR="005E7AA6"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48609B" w14:textId="6E87674F" w:rsidR="00F13DF8" w:rsidRPr="00385B43" w:rsidRDefault="00F74163" w:rsidP="00D23860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4674B269" w14:textId="1E5482D0" w:rsidR="008A2FD8" w:rsidRPr="008F6B8F" w:rsidRDefault="00BF41C1" w:rsidP="008F6B8F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E6B44C5" w14:textId="77777777" w:rsidR="005E7AA6" w:rsidRDefault="005E7AA6" w:rsidP="005E7AA6">
            <w:pPr>
              <w:jc w:val="left"/>
              <w:rPr>
                <w:ins w:id="22" w:author="Autor"/>
                <w:rFonts w:ascii="Arial Narrow" w:hAnsi="Arial Narrow"/>
                <w:sz w:val="18"/>
                <w:szCs w:val="18"/>
              </w:rPr>
            </w:pPr>
            <w:ins w:id="23" w:author="Autor">
              <w:r>
                <w:rPr>
                  <w:rFonts w:ascii="Arial Narrow" w:hAnsi="Arial Narrow"/>
                  <w:sz w:val="18"/>
                  <w:szCs w:val="18"/>
                </w:rPr>
                <w:t>Ž</w:t>
              </w:r>
              <w:r w:rsidRPr="00F15F1F">
                <w:rPr>
                  <w:rFonts w:ascii="Arial Narrow" w:hAnsi="Arial Narrow"/>
                  <w:sz w:val="18"/>
                  <w:szCs w:val="18"/>
                </w:rPr>
                <w:t>iadateľ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 xml:space="preserve"> uvedie </w:t>
              </w:r>
              <w:r>
                <w:rPr>
                  <w:rFonts w:ascii="Arial Narrow" w:hAnsi="Arial Narrow"/>
                  <w:sz w:val="18"/>
                  <w:szCs w:val="18"/>
                </w:rPr>
                <w:t>hodnoty v súlade s 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>rozpočt</w:t>
              </w:r>
              <w:r>
                <w:rPr>
                  <w:rFonts w:ascii="Arial Narrow" w:hAnsi="Arial Narrow"/>
                  <w:sz w:val="18"/>
                  <w:szCs w:val="18"/>
                </w:rPr>
                <w:t xml:space="preserve">om 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>projektu, ktorí tvorí prílohu ŽoPr.</w:t>
              </w:r>
              <w:r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  <w:r w:rsidRPr="00385B43">
                <w:rPr>
                  <w:rFonts w:ascii="Arial Narrow" w:hAnsi="Arial Narrow"/>
                  <w:sz w:val="18"/>
                  <w:szCs w:val="18"/>
                </w:rPr>
                <w:t>Hodnota sa uvádza s presnosťou na dve desatinné miesta v mene EUR.</w:t>
              </w:r>
            </w:ins>
          </w:p>
          <w:p w14:paraId="4439EAF2" w14:textId="77777777" w:rsidR="005E7AA6" w:rsidRDefault="005E7AA6" w:rsidP="005E7AA6">
            <w:pPr>
              <w:jc w:val="left"/>
              <w:rPr>
                <w:ins w:id="24" w:author="Autor"/>
                <w:rFonts w:ascii="Arial Narrow" w:hAnsi="Arial Narrow"/>
                <w:sz w:val="18"/>
                <w:szCs w:val="18"/>
              </w:rPr>
            </w:pPr>
          </w:p>
          <w:p w14:paraId="7CF71449" w14:textId="77777777" w:rsidR="005E7AA6" w:rsidRDefault="005E7AA6" w:rsidP="005E7AA6">
            <w:pPr>
              <w:jc w:val="left"/>
              <w:rPr>
                <w:ins w:id="25" w:author="Autor"/>
                <w:rFonts w:ascii="Arial Narrow" w:hAnsi="Arial Narrow"/>
                <w:sz w:val="18"/>
                <w:szCs w:val="18"/>
              </w:rPr>
            </w:pPr>
          </w:p>
          <w:p w14:paraId="2DD23493" w14:textId="77777777" w:rsidR="005E7AA6" w:rsidRPr="00E0609C" w:rsidRDefault="005E7AA6" w:rsidP="005E7AA6">
            <w:pPr>
              <w:jc w:val="left"/>
              <w:rPr>
                <w:ins w:id="26" w:author="Autor"/>
                <w:rFonts w:ascii="Arial Narrow" w:hAnsi="Arial Narrow"/>
                <w:sz w:val="22"/>
                <w:szCs w:val="18"/>
              </w:rPr>
            </w:pPr>
            <w:ins w:id="27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Celkové oprávnené výdavky:</w:t>
              </w:r>
            </w:ins>
          </w:p>
          <w:p w14:paraId="7437AF36" w14:textId="77777777" w:rsidR="005E7AA6" w:rsidRPr="00E0609C" w:rsidRDefault="005E7AA6" w:rsidP="005E7AA6">
            <w:pPr>
              <w:jc w:val="left"/>
              <w:rPr>
                <w:ins w:id="28" w:author="Autor"/>
                <w:rFonts w:ascii="Arial Narrow" w:hAnsi="Arial Narrow"/>
                <w:sz w:val="22"/>
                <w:szCs w:val="18"/>
              </w:rPr>
            </w:pPr>
          </w:p>
          <w:p w14:paraId="17499338" w14:textId="77777777" w:rsidR="005E7AA6" w:rsidRDefault="005E7AA6" w:rsidP="005E7AA6">
            <w:pPr>
              <w:jc w:val="left"/>
              <w:rPr>
                <w:ins w:id="29" w:author="Autor"/>
                <w:rFonts w:ascii="Arial Narrow" w:hAnsi="Arial Narrow"/>
                <w:sz w:val="22"/>
                <w:szCs w:val="18"/>
              </w:rPr>
            </w:pPr>
            <w:ins w:id="30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Miera príspevku z celkových oprávnených výdavkov (%)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7CA194B2" w14:textId="77777777" w:rsidR="005E7AA6" w:rsidRPr="00E0609C" w:rsidRDefault="005E7AA6" w:rsidP="005E7AA6">
            <w:pPr>
              <w:jc w:val="left"/>
              <w:rPr>
                <w:ins w:id="31" w:author="Autor"/>
                <w:rFonts w:ascii="Arial Narrow" w:hAnsi="Arial Narrow"/>
                <w:b/>
                <w:sz w:val="22"/>
                <w:szCs w:val="18"/>
              </w:rPr>
            </w:pPr>
          </w:p>
          <w:p w14:paraId="5DD26A32" w14:textId="77777777" w:rsidR="005E7AA6" w:rsidRPr="00E0609C" w:rsidRDefault="005E7AA6" w:rsidP="005E7AA6">
            <w:pPr>
              <w:jc w:val="left"/>
              <w:rPr>
                <w:ins w:id="32" w:author="Autor"/>
                <w:rFonts w:ascii="Arial Narrow" w:hAnsi="Arial Narrow"/>
                <w:b/>
                <w:sz w:val="22"/>
                <w:szCs w:val="18"/>
              </w:rPr>
            </w:pPr>
            <w:ins w:id="33" w:author="Autor">
              <w:r w:rsidRPr="00E0609C">
                <w:rPr>
                  <w:rFonts w:ascii="Arial Narrow" w:hAnsi="Arial Narrow"/>
                  <w:b/>
                  <w:sz w:val="22"/>
                  <w:szCs w:val="18"/>
                </w:rPr>
                <w:t>Žiadaná výška príspevku:</w:t>
              </w:r>
            </w:ins>
          </w:p>
          <w:p w14:paraId="6C40F1D4" w14:textId="77777777" w:rsidR="005E7AA6" w:rsidRDefault="005E7AA6" w:rsidP="005E7AA6">
            <w:pPr>
              <w:jc w:val="left"/>
              <w:rPr>
                <w:ins w:id="34" w:author="Autor"/>
                <w:rFonts w:ascii="Arial Narrow" w:hAnsi="Arial Narrow"/>
                <w:sz w:val="18"/>
                <w:szCs w:val="18"/>
              </w:rPr>
            </w:pPr>
          </w:p>
          <w:p w14:paraId="128A40EA" w14:textId="77777777" w:rsidR="005E7AA6" w:rsidRPr="00E0609C" w:rsidRDefault="005E7AA6" w:rsidP="005E7AA6">
            <w:pPr>
              <w:jc w:val="left"/>
              <w:rPr>
                <w:ins w:id="35" w:author="Autor"/>
                <w:rFonts w:ascii="Arial Narrow" w:hAnsi="Arial Narrow"/>
                <w:sz w:val="22"/>
                <w:szCs w:val="18"/>
              </w:rPr>
            </w:pPr>
            <w:ins w:id="36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Výška spolufinancovania oprávnených výdavkov žiadateľom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del w:id="37" w:author="Autor">
              <w:r w:rsidDel="005E7AA6">
                <w:rPr>
                  <w:rFonts w:ascii="Arial Narrow" w:hAnsi="Arial Narrow"/>
                  <w:sz w:val="18"/>
                  <w:szCs w:val="18"/>
                </w:rPr>
                <w:delText>Ž</w:delText>
              </w:r>
              <w:r w:rsidRPr="00F15F1F" w:rsidDel="005E7AA6">
                <w:rPr>
                  <w:rFonts w:ascii="Arial Narrow" w:hAnsi="Arial Narrow"/>
                  <w:sz w:val="18"/>
                  <w:szCs w:val="18"/>
                </w:rPr>
                <w:delText>iadateľ</w:delText>
              </w:r>
              <w:r w:rsidR="00402A70" w:rsidRPr="00385B43" w:rsidDel="005E7AA6">
                <w:rPr>
                  <w:rFonts w:ascii="Arial Narrow" w:hAnsi="Arial Narrow"/>
                  <w:sz w:val="18"/>
                  <w:szCs w:val="18"/>
                </w:rPr>
                <w:delText xml:space="preserve"> uvedie celkovú hodnotu žiadaného príspevku z rozpočtu projektu, ktorí tvorí prílohu ŽoPr.</w:delText>
              </w:r>
              <w:r w:rsidDel="005E7AA6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="00402A70" w:rsidRPr="00385B43" w:rsidDel="005E7AA6">
                <w:rPr>
                  <w:rFonts w:ascii="Arial Narrow" w:hAnsi="Arial Narrow"/>
                  <w:sz w:val="18"/>
                  <w:szCs w:val="18"/>
                </w:rPr>
                <w:delText>Hodnota sa uvádza s presnosťou na dve desatinné miesta v mene EUR.</w:delText>
              </w:r>
            </w:del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4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1601613A" w:rsidR="00C11A6E" w:rsidRPr="00385B43" w:rsidRDefault="00C11A6E" w:rsidP="00D23860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2D2B5103" w:rsidR="00C0655E" w:rsidRPr="00385B43" w:rsidRDefault="00C0655E" w:rsidP="00BA22B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45B2D873" w:rsidR="00C0655E" w:rsidRPr="00385B43" w:rsidRDefault="00353C0C" w:rsidP="00BA22B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447A1BD4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2D6837DB" w:rsidR="00862AC5" w:rsidRPr="00385B43" w:rsidRDefault="00BA22B7" w:rsidP="005E7AA6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del w:id="38" w:author="Autor">
              <w:r w:rsidDel="005E7AA6">
                <w:rPr>
                  <w:rFonts w:ascii="Arial Narrow" w:hAnsi="Arial Narrow"/>
                  <w:sz w:val="18"/>
                  <w:szCs w:val="18"/>
                </w:rPr>
                <w:delText>2a</w:delText>
              </w:r>
              <w:r w:rsidR="006C343B" w:rsidDel="005E7AA6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</w:del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3CBD874E" w:rsidR="00C0655E" w:rsidRPr="00385B43" w:rsidRDefault="00C0655E" w:rsidP="00BA22B7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4DFCA090" w:rsidR="00C0655E" w:rsidRPr="00385B43" w:rsidRDefault="00C0655E" w:rsidP="00BA22B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4F31F365" w:rsidR="00C0655E" w:rsidRPr="00385B43" w:rsidRDefault="00C0655E" w:rsidP="00BA22B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</w:t>
            </w:r>
            <w:r w:rsidR="00BA22B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t.j.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4A533F56" w:rsidR="00C0655E" w:rsidRPr="00385B43" w:rsidRDefault="00CE155D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60B7139D" w:rsidR="00C0655E" w:rsidRPr="00385B43" w:rsidRDefault="00C0655E" w:rsidP="00BA22B7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23C34A0A" w:rsidR="00CE155D" w:rsidRPr="00385B43" w:rsidRDefault="00CE155D" w:rsidP="00BA22B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068B5944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646070A" w14:textId="4C560453" w:rsidR="00CE155D" w:rsidRPr="00BA22B7" w:rsidRDefault="00C41525" w:rsidP="00BA22B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A22B7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1AF0B501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3E9E9C6D" w:rsidR="006E13CA" w:rsidRPr="00385B43" w:rsidRDefault="006E13CA" w:rsidP="00BA22B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78693252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37F11B0E" w:rsidR="000D6331" w:rsidRPr="00385B43" w:rsidRDefault="000D6331" w:rsidP="000E21BC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4936E70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0E21BC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30E4F55D" w:rsidR="00CE155D" w:rsidRPr="00385B43" w:rsidRDefault="006B5BCA" w:rsidP="008F6B8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535AFF">
              <w:rPr>
                <w:rFonts w:ascii="Arial Narrow" w:hAnsi="Arial Narrow"/>
                <w:sz w:val="18"/>
                <w:szCs w:val="18"/>
              </w:rPr>
              <w:t>1</w:t>
            </w:r>
            <w:r w:rsidR="008F6B8F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0E21BC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0E21BC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313804CF" w:rsidR="0036507C" w:rsidRPr="000E21BC" w:rsidRDefault="000E21B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0E21BC">
              <w:rPr>
                <w:rFonts w:ascii="Arial Narrow" w:hAnsi="Arial Narrow"/>
                <w:sz w:val="18"/>
                <w:szCs w:val="18"/>
              </w:rPr>
              <w:t xml:space="preserve"> 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6D5234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6D523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32AB2411" w:rsidR="00D53FAB" w:rsidRDefault="00D53FAB" w:rsidP="000E21BC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0E21BC">
              <w:rPr>
                <w:rFonts w:ascii="Arial Narrow" w:hAnsi="Arial Narrow"/>
                <w:sz w:val="18"/>
                <w:szCs w:val="18"/>
              </w:rPr>
              <w:t>11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4C646E94" w:rsidR="00CD4ABE" w:rsidRPr="00385B43" w:rsidRDefault="000E21BC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Príloha č. 12</w:t>
            </w:r>
            <w:r w:rsidR="00CD4ABE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5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dolupodpísaný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5E0BBD0E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0360A05A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39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39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2CF43D24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40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40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30DA5A82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2618183" w14:textId="3CF6D285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ins w:id="41" w:author="Autor">
              <w:r w:rsidR="00095ECF">
                <w:rPr>
                  <w:rFonts w:ascii="Arial Narrow" w:hAnsi="Arial Narrow" w:cs="Times New Roman"/>
                  <w:color w:val="000000"/>
                  <w:szCs w:val="24"/>
                </w:rPr>
                <w:t>a</w:t>
              </w:r>
            </w:ins>
            <w:del w:id="42" w:author="Autor">
              <w:r w:rsidRPr="0030117A" w:rsidDel="00095ECF">
                <w:rPr>
                  <w:rFonts w:ascii="Arial Narrow" w:hAnsi="Arial Narrow" w:cs="Times New Roman"/>
                  <w:color w:val="000000"/>
                  <w:szCs w:val="24"/>
                </w:rPr>
                <w:delText>e</w:delText>
              </w:r>
            </w:del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0E21BC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2685E43B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13263FF5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0E21BC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19089178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Textzstupnhosymbolu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6"/>
      <w:footerReference w:type="default" r:id="rId1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9510DB4" w15:done="0"/>
  <w15:commentEx w15:paraId="62C99D7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0451A5" w16cid:durableId="20951AD0"/>
  <w16cid:commentId w16cid:paraId="5B1FDDC5" w16cid:durableId="200AC235"/>
  <w16cid:commentId w16cid:paraId="0ED3330B" w16cid:durableId="20AAA301"/>
  <w16cid:commentId w16cid:paraId="02DD6D74" w16cid:durableId="201D8445"/>
  <w16cid:commentId w16cid:paraId="658F054F" w16cid:durableId="20AAA303"/>
  <w16cid:commentId w16cid:paraId="0C7A1F1F" w16cid:durableId="214E48B4"/>
  <w16cid:commentId w16cid:paraId="1B6AE232" w16cid:durableId="213D0C1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4708BC" w14:textId="77777777" w:rsidR="006950B4" w:rsidRDefault="006950B4" w:rsidP="00297396">
      <w:pPr>
        <w:spacing w:after="0" w:line="240" w:lineRule="auto"/>
      </w:pPr>
      <w:r>
        <w:separator/>
      </w:r>
    </w:p>
  </w:endnote>
  <w:endnote w:type="continuationSeparator" w:id="0">
    <w:p w14:paraId="24629F38" w14:textId="77777777" w:rsidR="006950B4" w:rsidRDefault="006950B4" w:rsidP="00297396">
      <w:pPr>
        <w:spacing w:after="0" w:line="240" w:lineRule="auto"/>
      </w:pPr>
      <w:r>
        <w:continuationSeparator/>
      </w:r>
    </w:p>
  </w:endnote>
  <w:endnote w:type="continuationNotice" w:id="1">
    <w:p w14:paraId="1898135B" w14:textId="77777777" w:rsidR="006950B4" w:rsidRDefault="006950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03D72" w14:textId="036B8897" w:rsidR="006D5234" w:rsidRPr="00016F1C" w:rsidRDefault="006D5234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CE018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7779639C" w:rsidR="006D5234" w:rsidRPr="001A4E70" w:rsidRDefault="006D5234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BC75AB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017F6F" w14:textId="68828A2E" w:rsidR="006D5234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4281CC1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3C61768E" w:rsidR="006D5234" w:rsidRPr="001A4E70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C9FD881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7B16616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BC75AB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C86CD" w14:textId="77777777" w:rsidR="006D5234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E2F7D7C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6BA84B08" w:rsidR="006D5234" w:rsidRPr="00B13A79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ECB5912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F68B3C9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BC75AB">
      <w:rPr>
        <w:rFonts w:ascii="Arial Narrow" w:eastAsia="Times New Roman" w:hAnsi="Arial Narrow" w:cs="Times New Roman"/>
        <w:noProof/>
        <w:szCs w:val="24"/>
        <w:lang w:eastAsia="sk-SK"/>
      </w:rPr>
      <w:t>6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8D691" w14:textId="77777777" w:rsidR="006D5234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AC79CC9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4616BD5F" w:rsidR="006D5234" w:rsidRPr="00B13A79" w:rsidRDefault="006D5234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3F2FD0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80C1FD3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BC75AB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0875C" w14:textId="77777777" w:rsidR="006D5234" w:rsidRPr="00016F1C" w:rsidRDefault="006D5234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3A5AE2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5AA18AD4" w:rsidR="006D5234" w:rsidRPr="00B13A79" w:rsidRDefault="006D5234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BC75AB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6D5234" w:rsidRPr="00570367" w:rsidRDefault="006D5234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EE62DB" w14:textId="77777777" w:rsidR="006950B4" w:rsidRDefault="006950B4" w:rsidP="00297396">
      <w:pPr>
        <w:spacing w:after="0" w:line="240" w:lineRule="auto"/>
      </w:pPr>
      <w:r>
        <w:separator/>
      </w:r>
    </w:p>
  </w:footnote>
  <w:footnote w:type="continuationSeparator" w:id="0">
    <w:p w14:paraId="31CE6BEE" w14:textId="77777777" w:rsidR="006950B4" w:rsidRDefault="006950B4" w:rsidP="00297396">
      <w:pPr>
        <w:spacing w:after="0" w:line="240" w:lineRule="auto"/>
      </w:pPr>
      <w:r>
        <w:continuationSeparator/>
      </w:r>
    </w:p>
  </w:footnote>
  <w:footnote w:type="continuationNotice" w:id="1">
    <w:p w14:paraId="02DD441C" w14:textId="77777777" w:rsidR="006950B4" w:rsidRDefault="006950B4">
      <w:pPr>
        <w:spacing w:after="0" w:line="240" w:lineRule="auto"/>
      </w:pPr>
    </w:p>
  </w:footnote>
  <w:footnote w:id="2">
    <w:p w14:paraId="6BBEF93C" w14:textId="109A2203" w:rsidR="006D5234" w:rsidRPr="00221DA9" w:rsidRDefault="006D5234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6D5234" w:rsidRPr="00221DA9" w:rsidRDefault="006D5234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6D5234" w:rsidRPr="00613B6F" w:rsidRDefault="006D5234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6D5234" w:rsidRDefault="006D5234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6">
    <w:p w14:paraId="487CAD87" w14:textId="720D7276" w:rsidR="006D5234" w:rsidRDefault="006D5234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ŽoP</w:t>
      </w:r>
      <w:r w:rsidR="00345C9A">
        <w:rPr>
          <w:rFonts w:ascii="Arial Narrow" w:hAnsi="Arial Narrow"/>
          <w:sz w:val="18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91DF2" w14:textId="77777777" w:rsidR="006D5234" w:rsidRPr="00627EA3" w:rsidRDefault="006D5234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F52" w14:textId="197B253E" w:rsidR="006D5234" w:rsidRPr="001F013A" w:rsidRDefault="008C3755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27683CD6">
          <wp:simplePos x="0" y="0"/>
          <wp:positionH relativeFrom="column">
            <wp:posOffset>-79375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A174D">
      <w:rPr>
        <w:noProof/>
        <w:lang w:eastAsia="sk-SK"/>
      </w:rPr>
      <w:drawing>
        <wp:anchor distT="0" distB="0" distL="114300" distR="114300" simplePos="0" relativeHeight="251673600" behindDoc="0" locked="1" layoutInCell="1" allowOverlap="1" wp14:anchorId="39209DB8" wp14:editId="7FB8A4DE">
          <wp:simplePos x="0" y="0"/>
          <wp:positionH relativeFrom="column">
            <wp:posOffset>1596390</wp:posOffset>
          </wp:positionH>
          <wp:positionV relativeFrom="paragraph">
            <wp:posOffset>-198755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D5234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6A44DAB6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6D5234" w:rsidRDefault="006D5234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4F263" w14:textId="3BC5A9C0" w:rsidR="006D5234" w:rsidRDefault="006D5234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257C" w14:textId="0864E05D" w:rsidR="006D5234" w:rsidRDefault="006D5234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95ECF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21BC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48D8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3591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5C9A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865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58ED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7602C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E7AA6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50B4"/>
    <w:rsid w:val="00696B4A"/>
    <w:rsid w:val="006A1069"/>
    <w:rsid w:val="006A1986"/>
    <w:rsid w:val="006A1AFD"/>
    <w:rsid w:val="006A263B"/>
    <w:rsid w:val="006A3CC2"/>
    <w:rsid w:val="006A61FE"/>
    <w:rsid w:val="006A7AE8"/>
    <w:rsid w:val="006B00E0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234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6A7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41A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989"/>
    <w:rsid w:val="00865B82"/>
    <w:rsid w:val="00865FD6"/>
    <w:rsid w:val="0087068E"/>
    <w:rsid w:val="008719EE"/>
    <w:rsid w:val="00871B13"/>
    <w:rsid w:val="00873A05"/>
    <w:rsid w:val="00874F37"/>
    <w:rsid w:val="00876556"/>
    <w:rsid w:val="00876F0A"/>
    <w:rsid w:val="00877464"/>
    <w:rsid w:val="0088130C"/>
    <w:rsid w:val="0088211E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A691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755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8F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358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174D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C73F1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2B7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C75AB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3860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A5B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647E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62B1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5ECB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microsoft.com/office/2016/09/relationships/commentsIds" Target="commentsIds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Textzstupnhosymbolu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Textzstupnhosymbolu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Textzstupnhosymbolu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Textzstupnhosymbolu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54C279DB07FE4FA0BC9C7B5EA28A1B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5C608D-12C0-45AB-9B8F-22A37ACCC35E}"/>
      </w:docPartPr>
      <w:docPartBody>
        <w:p w:rsidR="006A5DD0" w:rsidRDefault="006A5DD0" w:rsidP="006A5DD0">
          <w:pPr>
            <w:pStyle w:val="54C279DB07FE4FA0BC9C7B5EA28A1BB1"/>
          </w:pPr>
          <w:r w:rsidRPr="004E4F7F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00F58"/>
    <w:rsid w:val="00050D95"/>
    <w:rsid w:val="0008059F"/>
    <w:rsid w:val="00081DE7"/>
    <w:rsid w:val="000862D5"/>
    <w:rsid w:val="00147404"/>
    <w:rsid w:val="0031009D"/>
    <w:rsid w:val="00370346"/>
    <w:rsid w:val="003B20BC"/>
    <w:rsid w:val="00417961"/>
    <w:rsid w:val="0046276E"/>
    <w:rsid w:val="0050057B"/>
    <w:rsid w:val="005031BB"/>
    <w:rsid w:val="00503470"/>
    <w:rsid w:val="00514765"/>
    <w:rsid w:val="00517339"/>
    <w:rsid w:val="005A698A"/>
    <w:rsid w:val="005F1BBB"/>
    <w:rsid w:val="00602E3E"/>
    <w:rsid w:val="006845DE"/>
    <w:rsid w:val="006A5DD0"/>
    <w:rsid w:val="007B0225"/>
    <w:rsid w:val="00803F6C"/>
    <w:rsid w:val="008A5F9C"/>
    <w:rsid w:val="008F0B6E"/>
    <w:rsid w:val="00931E1C"/>
    <w:rsid w:val="00966EEE"/>
    <w:rsid w:val="00976238"/>
    <w:rsid w:val="009B4DB2"/>
    <w:rsid w:val="009C3CCC"/>
    <w:rsid w:val="00A118B3"/>
    <w:rsid w:val="00A15D86"/>
    <w:rsid w:val="00BA09F5"/>
    <w:rsid w:val="00BE51E0"/>
    <w:rsid w:val="00D659EE"/>
    <w:rsid w:val="00D93A51"/>
    <w:rsid w:val="00E426B2"/>
    <w:rsid w:val="00F23F7A"/>
    <w:rsid w:val="00F70B43"/>
    <w:rsid w:val="00FD145E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A5DD0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543A8FF4B1E44C37AE231EB14A2AB6DB">
    <w:name w:val="543A8FF4B1E44C37AE231EB14A2AB6DB"/>
    <w:rsid w:val="006A5DD0"/>
    <w:pPr>
      <w:spacing w:after="200" w:line="276" w:lineRule="auto"/>
    </w:pPr>
  </w:style>
  <w:style w:type="paragraph" w:customStyle="1" w:styleId="8F630546313D473CAAE10D1D70B6C26A">
    <w:name w:val="8F630546313D473CAAE10D1D70B6C26A"/>
    <w:rsid w:val="006A5DD0"/>
    <w:pPr>
      <w:spacing w:after="200" w:line="276" w:lineRule="auto"/>
    </w:pPr>
  </w:style>
  <w:style w:type="paragraph" w:customStyle="1" w:styleId="093615FC465E4DCE86F5834B7B85FC84">
    <w:name w:val="093615FC465E4DCE86F5834B7B85FC84"/>
    <w:rsid w:val="006A5DD0"/>
    <w:pPr>
      <w:spacing w:after="200" w:line="276" w:lineRule="auto"/>
    </w:pPr>
  </w:style>
  <w:style w:type="paragraph" w:customStyle="1" w:styleId="54C279DB07FE4FA0BC9C7B5EA28A1BB1">
    <w:name w:val="54C279DB07FE4FA0BC9C7B5EA28A1BB1"/>
    <w:rsid w:val="006A5DD0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6A5DD0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  <w:style w:type="paragraph" w:customStyle="1" w:styleId="543A8FF4B1E44C37AE231EB14A2AB6DB">
    <w:name w:val="543A8FF4B1E44C37AE231EB14A2AB6DB"/>
    <w:rsid w:val="006A5DD0"/>
    <w:pPr>
      <w:spacing w:after="200" w:line="276" w:lineRule="auto"/>
    </w:pPr>
  </w:style>
  <w:style w:type="paragraph" w:customStyle="1" w:styleId="8F630546313D473CAAE10D1D70B6C26A">
    <w:name w:val="8F630546313D473CAAE10D1D70B6C26A"/>
    <w:rsid w:val="006A5DD0"/>
    <w:pPr>
      <w:spacing w:after="200" w:line="276" w:lineRule="auto"/>
    </w:pPr>
  </w:style>
  <w:style w:type="paragraph" w:customStyle="1" w:styleId="093615FC465E4DCE86F5834B7B85FC84">
    <w:name w:val="093615FC465E4DCE86F5834B7B85FC84"/>
    <w:rsid w:val="006A5DD0"/>
    <w:pPr>
      <w:spacing w:after="200" w:line="276" w:lineRule="auto"/>
    </w:pPr>
  </w:style>
  <w:style w:type="paragraph" w:customStyle="1" w:styleId="54C279DB07FE4FA0BC9C7B5EA28A1BB1">
    <w:name w:val="54C279DB07FE4FA0BC9C7B5EA28A1BB1"/>
    <w:rsid w:val="006A5DD0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544BC-BB74-4BAC-B733-2673D4061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3598</Words>
  <Characters>20510</Characters>
  <Application>Microsoft Office Word</Application>
  <DocSecurity>0</DocSecurity>
  <Lines>170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2020-01-31T08:18:00Z</dcterms:created>
  <dcterms:modified xsi:type="dcterms:W3CDTF">2021-04-28T09:42:00Z</dcterms:modified>
</cp:coreProperties>
</file>