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832" w:rsidRPr="00E34FA3" w:rsidRDefault="00FB0E82" w:rsidP="00020832">
      <w:pPr>
        <w:pStyle w:val="Hlavika"/>
        <w:rPr>
          <w:rFonts w:ascii="Arial Narrow" w:hAnsi="Arial Narrow"/>
          <w:sz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2328545</wp:posOffset>
            </wp:positionH>
            <wp:positionV relativeFrom="paragraph">
              <wp:posOffset>-49530</wp:posOffset>
            </wp:positionV>
            <wp:extent cx="1691005" cy="390525"/>
            <wp:effectExtent l="0" t="0" r="0" b="0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2" name="Obrázok 1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0" t="0" r="0" b="0"/>
            <wp:wrapTight wrapText="bothSides">
              <wp:wrapPolygon edited="0">
                <wp:start x="2197" y="0"/>
                <wp:lineTo x="0" y="13973"/>
                <wp:lineTo x="0" y="19213"/>
                <wp:lineTo x="4393" y="20960"/>
                <wp:lineTo x="16108" y="20960"/>
                <wp:lineTo x="21234" y="19213"/>
                <wp:lineTo x="21234" y="13973"/>
                <wp:lineTo x="17573" y="13973"/>
                <wp:lineTo x="19769" y="9606"/>
                <wp:lineTo x="19037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del w:id="1" w:author="Autor">
        <w:r w:rsidDel="00FB4915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2589A16F" wp14:editId="2C02EBE7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-97155</wp:posOffset>
                  </wp:positionV>
                  <wp:extent cx="1000125" cy="476250"/>
                  <wp:effectExtent l="0" t="0" r="9525" b="0"/>
                  <wp:wrapNone/>
                  <wp:docPr id="15" name="Zaoblený obdĺžnik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1000125" cy="476250"/>
                          </a:xfrm>
                          <a:prstGeom prst="round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20832" w:rsidRPr="00020832" w:rsidRDefault="00020832" w:rsidP="00020832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020832">
                                <w:rPr>
                                  <w:color w:val="000000"/>
                                </w:rPr>
                                <w:t>Logo MAS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oundrect id="Zaoblený obdĺžnik 15" o:spid="_x0000_s1026" style="position:absolute;margin-left:7.15pt;margin-top:-7.65pt;width:78.75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" filled="f" strokecolor="windowText" strokeweight=".25pt">
                  <v:path arrowok="t"/>
                  <v:textbox>
                    <w:txbxContent>
                      <w:p w:rsidR="00020832" w:rsidRPr="00020832" w:rsidRDefault="00020832" w:rsidP="0002083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020832">
                          <w:rPr>
                            <w:color w:val="000000"/>
                          </w:rPr>
                          <w:t>Logo MAS</w:t>
                        </w:r>
                      </w:p>
                    </w:txbxContent>
                  </v:textbox>
                </v:roundrect>
              </w:pict>
            </mc:Fallback>
          </mc:AlternateContent>
        </w:r>
      </w:del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832" w:rsidRPr="00706ABC" w:rsidRDefault="00020832" w:rsidP="00020832">
      <w:pPr>
        <w:pStyle w:val="Hlavika"/>
        <w:rPr>
          <w:rFonts w:ascii="Arial Narrow" w:hAnsi="Arial Narrow"/>
        </w:rPr>
      </w:pPr>
    </w:p>
    <w:p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2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2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3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3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4" w:name="Zaškrtávací5"/>
    <w:p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16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16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23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23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Pr="00706ABC" w:rsidDel="009B295F" w:rsidRDefault="003435CF" w:rsidP="00001B3B">
      <w:pPr>
        <w:autoSpaceDE w:val="0"/>
        <w:autoSpaceDN w:val="0"/>
        <w:adjustRightInd w:val="0"/>
        <w:spacing w:after="120"/>
        <w:jc w:val="both"/>
        <w:rPr>
          <w:del w:id="24" w:author="Autor"/>
          <w:rFonts w:ascii="Arial Narrow" w:hAnsi="Arial Narrow"/>
          <w:b/>
          <w:bCs/>
          <w:sz w:val="22"/>
          <w:szCs w:val="22"/>
        </w:rPr>
      </w:pPr>
    </w:p>
    <w:p w:rsidR="003435CF" w:rsidRPr="00706ABC" w:rsidDel="009B295F" w:rsidRDefault="003435CF" w:rsidP="00001B3B">
      <w:pPr>
        <w:autoSpaceDE w:val="0"/>
        <w:autoSpaceDN w:val="0"/>
        <w:adjustRightInd w:val="0"/>
        <w:spacing w:after="120"/>
        <w:jc w:val="both"/>
        <w:rPr>
          <w:del w:id="25" w:author="Autor"/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95317F" w:rsidRPr="00706ABC" w:rsidTr="00201CFE">
        <w:trPr>
          <w:trHeight w:val="330"/>
        </w:trPr>
        <w:tc>
          <w:tcPr>
            <w:tcW w:w="9366" w:type="dxa"/>
            <w:gridSpan w:val="3"/>
          </w:tcPr>
          <w:p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26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26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9B295F" w:rsidRPr="00706ABC" w:rsidTr="00201CFE">
        <w:trPr>
          <w:trHeight w:val="330"/>
          <w:ins w:id="27" w:author="Autor"/>
        </w:trPr>
        <w:tc>
          <w:tcPr>
            <w:tcW w:w="9366" w:type="dxa"/>
            <w:gridSpan w:val="3"/>
          </w:tcPr>
          <w:p w:rsidR="009B295F" w:rsidRPr="00706ABC" w:rsidRDefault="009B295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ins w:id="28" w:author="Autor"/>
                <w:rFonts w:ascii="Arial Narrow" w:hAnsi="Arial Narrow"/>
                <w:sz w:val="22"/>
                <w:szCs w:val="22"/>
              </w:rPr>
              <w:pPrChange w:id="29" w:author="Autor">
                <w:pPr>
                  <w:pBdr>
                    <w:top w:val="single" w:sz="4" w:space="1" w:color="auto"/>
                  </w:pBdr>
                  <w:autoSpaceDE w:val="0"/>
                  <w:autoSpaceDN w:val="0"/>
                  <w:adjustRightInd w:val="0"/>
                </w:pPr>
              </w:pPrChange>
            </w:pPr>
            <w:ins w:id="30" w:author="Autor">
              <w:r w:rsidRPr="002D001D">
                <w:rPr>
                  <w:rFonts w:ascii="Arial Narrow" w:hAnsi="Arial Narrow"/>
                  <w:b/>
                  <w:sz w:val="22"/>
                  <w:szCs w:val="22"/>
                </w:rPr>
                <w:lastRenderedPageBreak/>
                <w:t>Údaje za žiadateľa a všetky jeho prepojené a partnerské podniky</w:t>
              </w:r>
            </w:ins>
          </w:p>
        </w:tc>
      </w:tr>
      <w:tr w:rsidR="00F7198E" w:rsidRPr="00706ABC" w:rsidTr="001E1027">
        <w:trPr>
          <w:trHeight w:val="340"/>
        </w:trPr>
        <w:tc>
          <w:tcPr>
            <w:tcW w:w="3122" w:type="dxa"/>
            <w:shd w:val="clear" w:color="auto" w:fill="BFBFBF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31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31"/>
          </w:p>
        </w:tc>
        <w:tc>
          <w:tcPr>
            <w:tcW w:w="3122" w:type="dxa"/>
            <w:shd w:val="clear" w:color="auto" w:fill="BFBFBF"/>
          </w:tcPr>
          <w:p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32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32"/>
          </w:p>
        </w:tc>
      </w:tr>
      <w:tr w:rsidR="00F7198E" w:rsidRPr="00706ABC">
        <w:trPr>
          <w:trHeight w:val="357"/>
        </w:trPr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:rsidR="005E1842" w:rsidRPr="00706ABC" w:rsidDel="009B2495" w:rsidRDefault="005E1842" w:rsidP="009B2495">
      <w:pPr>
        <w:tabs>
          <w:tab w:val="center" w:pos="6946"/>
        </w:tabs>
        <w:jc w:val="both"/>
        <w:rPr>
          <w:del w:id="33" w:author="Autor"/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</w:p>
    <w:p w:rsidR="0012432A" w:rsidRPr="00706ABC" w:rsidRDefault="00984AC9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  <w:pPrChange w:id="34" w:author="Autor">
          <w:pPr>
            <w:autoSpaceDE w:val="0"/>
            <w:autoSpaceDN w:val="0"/>
            <w:adjustRightInd w:val="0"/>
            <w:jc w:val="center"/>
          </w:pPr>
        </w:pPrChange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:rsidTr="00464373">
        <w:trPr>
          <w:trHeight w:val="300"/>
        </w:trPr>
        <w:tc>
          <w:tcPr>
            <w:tcW w:w="2880" w:type="dxa"/>
            <w:shd w:val="clear" w:color="auto" w:fill="BFBFBF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:rsidTr="00035383">
        <w:trPr>
          <w:trHeight w:val="315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C373E7" w:rsidRPr="00706ABC" w:rsidTr="00057E5E">
        <w:trPr>
          <w:trHeight w:val="330"/>
        </w:trPr>
        <w:tc>
          <w:tcPr>
            <w:tcW w:w="9366" w:type="dxa"/>
            <w:gridSpan w:val="3"/>
          </w:tcPr>
          <w:p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706ABC">
        <w:trPr>
          <w:trHeight w:val="357"/>
        </w:trPr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:rsidTr="0067544A">
        <w:trPr>
          <w:trHeight w:val="330"/>
        </w:trPr>
        <w:tc>
          <w:tcPr>
            <w:tcW w:w="9356" w:type="dxa"/>
            <w:gridSpan w:val="4"/>
          </w:tcPr>
          <w:p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67544A">
        <w:trPr>
          <w:trHeight w:val="300"/>
        </w:trPr>
        <w:tc>
          <w:tcPr>
            <w:tcW w:w="2880" w:type="dxa"/>
            <w:shd w:val="clear" w:color="auto" w:fill="BFBFBF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lastRenderedPageBreak/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>ahrnuté na základe konsolidácie, t.j. tie, ktoré ste uviedli vo vyššie uvedenej tabuľke.</w:t>
      </w:r>
    </w:p>
    <w:p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:rsidR="00984AC9" w:rsidRPr="00E34FA3" w:rsidRDefault="00984AC9" w:rsidP="00661490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:rsidR="00B76A75" w:rsidRPr="00E34FA3" w:rsidRDefault="00B76A75" w:rsidP="00C373E7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:rsidR="00591D01" w:rsidRPr="00E34FA3" w:rsidRDefault="00B76A75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:rsidR="00591D01" w:rsidRPr="00E34FA3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:rsidR="00591D01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:rsidR="00984AC9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160"/>
        <w:gridCol w:w="2801"/>
      </w:tblGrid>
      <w:tr w:rsidR="00045537" w:rsidRPr="00706ABC" w:rsidTr="00057E5E">
        <w:trPr>
          <w:trHeight w:val="300"/>
        </w:trPr>
        <w:tc>
          <w:tcPr>
            <w:tcW w:w="2410" w:type="dxa"/>
            <w:vAlign w:val="center"/>
          </w:tcPr>
          <w:p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:rsidTr="005A42CB">
        <w:trPr>
          <w:trHeight w:val="300"/>
        </w:trPr>
        <w:tc>
          <w:tcPr>
            <w:tcW w:w="241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29714F" w:rsidRPr="00706ABC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706ABC" w:rsidTr="004663B9">
        <w:trPr>
          <w:trHeight w:val="357"/>
        </w:trPr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35" w:name="Zaškrtávací1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5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36" w:name="Zaškrtávací2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6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706ABC">
        <w:trPr>
          <w:trHeight w:val="300"/>
        </w:trPr>
        <w:tc>
          <w:tcPr>
            <w:tcW w:w="288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:rsidTr="00FF4231">
        <w:trPr>
          <w:trHeight w:val="315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A17BCF" w:rsidRPr="00706ABC" w:rsidTr="00057E5E">
        <w:trPr>
          <w:trHeight w:val="330"/>
        </w:trPr>
        <w:tc>
          <w:tcPr>
            <w:tcW w:w="9366" w:type="dxa"/>
            <w:gridSpan w:val="3"/>
          </w:tcPr>
          <w:p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706ABC">
        <w:trPr>
          <w:trHeight w:val="357"/>
        </w:trPr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E172A2">
      <w:headerReference w:type="default" r:id="rId13"/>
      <w:footerReference w:type="even" r:id="rId14"/>
      <w:footerReference w:type="default" r:id="rId15"/>
      <w:pgSz w:w="12240" w:h="15840"/>
      <w:pgMar w:top="1418" w:right="1418" w:bottom="85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A59" w:rsidRDefault="005A5A59">
      <w:r>
        <w:separator/>
      </w:r>
    </w:p>
  </w:endnote>
  <w:endnote w:type="continuationSeparator" w:id="0">
    <w:p w:rsidR="005A5A59" w:rsidRDefault="005A5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04" w:rsidRPr="00057E5E" w:rsidDel="009B2495" w:rsidRDefault="00864304" w:rsidP="009B2495">
    <w:pPr>
      <w:pStyle w:val="Pta"/>
      <w:framePr w:wrap="around" w:vAnchor="text" w:hAnchor="margin" w:xAlign="right" w:y="1"/>
      <w:jc w:val="right"/>
      <w:rPr>
        <w:del w:id="37" w:author="Autor"/>
        <w:rStyle w:val="slostrany"/>
        <w:rFonts w:ascii="Arial Narrow" w:hAnsi="Arial Narrow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3D48BB">
      <w:rPr>
        <w:rStyle w:val="slostrany"/>
        <w:rFonts w:ascii="Arial Narrow" w:hAnsi="Arial Narrow"/>
        <w:noProof/>
      </w:rPr>
      <w:t>10</w:t>
    </w:r>
    <w:r w:rsidRPr="00057E5E">
      <w:rPr>
        <w:rStyle w:val="slostrany"/>
        <w:rFonts w:ascii="Arial Narrow" w:hAnsi="Arial Narrow"/>
      </w:rPr>
      <w:fldChar w:fldCharType="end"/>
    </w:r>
  </w:p>
  <w:p w:rsidR="00864304" w:rsidRDefault="00864304">
    <w:pPr>
      <w:pStyle w:val="Pta"/>
      <w:framePr w:wrap="around" w:vAnchor="text" w:hAnchor="margin" w:xAlign="right" w:y="1"/>
      <w:jc w:val="right"/>
      <w:rPr>
        <w:rStyle w:val="slostrany"/>
      </w:rPr>
      <w:pPrChange w:id="38" w:author="Autor">
        <w:pPr>
          <w:pStyle w:val="Pta"/>
          <w:framePr w:wrap="around" w:vAnchor="text" w:hAnchor="margin" w:xAlign="right" w:y="1"/>
          <w:ind w:right="360"/>
        </w:pPr>
      </w:pPrChange>
    </w:pPr>
  </w:p>
  <w:p w:rsidR="00864304" w:rsidRDefault="009B2495">
    <w:pPr>
      <w:pStyle w:val="Pta"/>
      <w:tabs>
        <w:tab w:val="clear" w:pos="4536"/>
        <w:tab w:val="clear" w:pos="9072"/>
        <w:tab w:val="left" w:pos="1720"/>
      </w:tabs>
      <w:ind w:right="360"/>
      <w:pPrChange w:id="39" w:author="Autor">
        <w:pPr>
          <w:pStyle w:val="Pta"/>
          <w:ind w:right="360"/>
        </w:pPr>
      </w:pPrChange>
    </w:pPr>
    <w:ins w:id="40" w:author="Autor">
      <w:r>
        <w:tab/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A59" w:rsidRDefault="005A5A59">
      <w:r>
        <w:separator/>
      </w:r>
    </w:p>
  </w:footnote>
  <w:footnote w:type="continuationSeparator" w:id="0">
    <w:p w:rsidR="005A5A59" w:rsidRDefault="005A5A59">
      <w:r>
        <w:continuationSeparator/>
      </w:r>
    </w:p>
  </w:footnote>
  <w:footnote w:id="1">
    <w:p w:rsidR="00BA0DFA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:rsidR="00BA0DFA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:rsidR="000A3CE4" w:rsidRPr="00706ABC" w:rsidDel="009B295F" w:rsidRDefault="00864304">
      <w:pPr>
        <w:pStyle w:val="Textpoznmkypodiarou"/>
        <w:ind w:left="142" w:hanging="142"/>
        <w:jc w:val="both"/>
        <w:rPr>
          <w:del w:id="5" w:author="Autor"/>
          <w:rFonts w:ascii="Arial Narrow" w:hAnsi="Arial Narrow"/>
          <w:sz w:val="16"/>
          <w:szCs w:val="16"/>
        </w:rPr>
        <w:pPrChange w:id="6" w:author="Autor">
          <w:pPr>
            <w:pStyle w:val="Textpoznmkypodiarou"/>
            <w:numPr>
              <w:numId w:val="15"/>
            </w:numPr>
            <w:ind w:left="851" w:hanging="360"/>
            <w:jc w:val="both"/>
          </w:pPr>
        </w:pPrChange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>daje vypĺňané do nižš</w:t>
      </w:r>
      <w:ins w:id="7" w:author="Autor">
        <w:r w:rsidR="009B295F" w:rsidRPr="009B295F">
          <w:rPr>
            <w:rFonts w:ascii="Arial Narrow" w:hAnsi="Arial Narrow"/>
            <w:sz w:val="16"/>
            <w:szCs w:val="16"/>
          </w:rPr>
          <w:t>ie uvedenej tabuľky sa týkajú len subjektu predkladajúceho žiadosť o príspevok a</w:t>
        </w:r>
        <w:r w:rsidR="009B295F">
          <w:rPr>
            <w:rFonts w:ascii="Arial Narrow" w:hAnsi="Arial Narrow"/>
            <w:sz w:val="16"/>
            <w:szCs w:val="16"/>
          </w:rPr>
          <w:t> </w:t>
        </w:r>
        <w:r w:rsidR="009B295F" w:rsidRPr="009B295F">
          <w:rPr>
            <w:rFonts w:ascii="Arial Narrow" w:hAnsi="Arial Narrow"/>
            <w:sz w:val="16"/>
            <w:szCs w:val="16"/>
          </w:rPr>
          <w:t>k</w:t>
        </w:r>
        <w:r w:rsidR="009B295F">
          <w:rPr>
            <w:rFonts w:ascii="Arial Narrow" w:hAnsi="Arial Narrow"/>
            <w:sz w:val="16"/>
            <w:szCs w:val="16"/>
          </w:rPr>
          <w:t> </w:t>
        </w:r>
        <w:r w:rsidR="009B295F" w:rsidRPr="009B295F">
          <w:rPr>
            <w:rFonts w:ascii="Arial Narrow" w:hAnsi="Arial Narrow"/>
            <w:sz w:val="16"/>
            <w:szCs w:val="16"/>
          </w:rPr>
          <w:t>vyhláseniu sa ďalšie prílohy neprikladajú</w:t>
        </w:r>
        <w:r w:rsidR="009B295F">
          <w:rPr>
            <w:rFonts w:ascii="Arial Narrow" w:hAnsi="Arial Narrow"/>
            <w:sz w:val="16"/>
            <w:szCs w:val="16"/>
          </w:rPr>
          <w:t>.</w:t>
        </w:r>
      </w:ins>
    </w:p>
    <w:p w:rsidR="000A3CE4" w:rsidRPr="00706ABC" w:rsidDel="009B295F" w:rsidRDefault="000A3CE4">
      <w:pPr>
        <w:pStyle w:val="Textpoznmkypodiarou"/>
        <w:ind w:left="142" w:hanging="142"/>
        <w:jc w:val="both"/>
        <w:rPr>
          <w:del w:id="8" w:author="Autor"/>
          <w:rFonts w:ascii="Arial Narrow" w:hAnsi="Arial Narrow"/>
          <w:sz w:val="16"/>
          <w:szCs w:val="16"/>
        </w:rPr>
        <w:pPrChange w:id="9" w:author="Autor">
          <w:pPr>
            <w:pStyle w:val="Textpoznmkypodiarou"/>
            <w:numPr>
              <w:numId w:val="15"/>
            </w:numPr>
            <w:ind w:left="709" w:hanging="360"/>
            <w:jc w:val="both"/>
          </w:pPr>
        </w:pPrChange>
      </w:pPr>
      <w:del w:id="10" w:author="Autor">
        <w:r w:rsidRPr="00706ABC" w:rsidDel="009B295F">
          <w:rPr>
            <w:rFonts w:ascii="Arial Narrow" w:hAnsi="Arial Narrow"/>
            <w:sz w:val="16"/>
            <w:szCs w:val="16"/>
          </w:rPr>
          <w:delText>súčtu hodnôt uveden</w:delText>
        </w:r>
      </w:del>
    </w:p>
    <w:p w:rsidR="000A3CE4" w:rsidRPr="00706ABC" w:rsidDel="009B295F" w:rsidRDefault="000A3CE4">
      <w:pPr>
        <w:pStyle w:val="Textpoznmkypodiarou"/>
        <w:ind w:left="142" w:hanging="142"/>
        <w:jc w:val="both"/>
        <w:rPr>
          <w:del w:id="11" w:author="Autor"/>
          <w:rFonts w:ascii="Arial Narrow" w:hAnsi="Arial Narrow"/>
          <w:i/>
          <w:sz w:val="16"/>
          <w:szCs w:val="16"/>
        </w:rPr>
        <w:pPrChange w:id="12" w:author="Autor">
          <w:pPr>
            <w:pStyle w:val="Textpoznmkypodiarou"/>
            <w:numPr>
              <w:numId w:val="16"/>
            </w:numPr>
            <w:ind w:left="851" w:hanging="360"/>
          </w:pPr>
        </w:pPrChange>
      </w:pPr>
      <w:del w:id="13" w:author="Autor">
        <w:r w:rsidRPr="00706ABC" w:rsidDel="009B295F">
          <w:rPr>
            <w:rFonts w:ascii="Arial Narrow" w:hAnsi="Arial Narrow"/>
            <w:sz w:val="16"/>
            <w:szCs w:val="16"/>
          </w:rPr>
          <w:delText>súčtu hodnôt uvedených vo Výkaze zi</w:delText>
        </w:r>
      </w:del>
    </w:p>
    <w:p w:rsidR="00BA0DFA" w:rsidRDefault="000A3CE4">
      <w:pPr>
        <w:pStyle w:val="Textpoznmkypodiarou"/>
        <w:ind w:left="142" w:hanging="142"/>
        <w:jc w:val="both"/>
        <w:pPrChange w:id="14" w:author="Autor">
          <w:pPr>
            <w:pStyle w:val="Textpoznmkypodiarou"/>
            <w:tabs>
              <w:tab w:val="left" w:pos="142"/>
            </w:tabs>
            <w:ind w:left="142" w:hanging="142"/>
            <w:jc w:val="both"/>
          </w:pPr>
        </w:pPrChange>
      </w:pPr>
      <w:del w:id="15" w:author="Autor">
        <w:r w:rsidRPr="00706ABC" w:rsidDel="009B295F">
          <w:rPr>
            <w:rFonts w:ascii="Arial Narrow" w:hAnsi="Arial Narrow"/>
            <w:sz w:val="16"/>
            <w:szCs w:val="16"/>
          </w:rPr>
          <w:delText xml:space="preserve">vo Výkaze o Majetku a záväzkoch na riadku 15 </w:delText>
        </w:r>
        <w:r w:rsidRPr="00706ABC" w:rsidDel="009B295F">
          <w:rPr>
            <w:rFonts w:ascii="Arial Narrow" w:hAnsi="Arial Narrow"/>
            <w:i/>
            <w:sz w:val="16"/>
            <w:szCs w:val="16"/>
          </w:rPr>
          <w:delText>„Majetok celkom r. 01 +</w:delText>
        </w:r>
      </w:del>
      <w:r w:rsidRPr="00706ABC">
        <w:rPr>
          <w:rFonts w:ascii="Arial Narrow" w:hAnsi="Arial Narrow"/>
          <w:i/>
          <w:sz w:val="16"/>
          <w:szCs w:val="16"/>
        </w:rPr>
        <w:t xml:space="preserve"> </w:t>
      </w:r>
    </w:p>
  </w:footnote>
  <w:footnote w:id="4">
    <w:p w:rsidR="000A3CE4" w:rsidRPr="00706ABC" w:rsidDel="009B295F" w:rsidRDefault="00864304">
      <w:pPr>
        <w:pStyle w:val="Textpoznmkypodiarou"/>
        <w:ind w:left="142" w:hanging="142"/>
        <w:rPr>
          <w:del w:id="17" w:author="Autor"/>
          <w:rFonts w:ascii="Arial Narrow" w:hAnsi="Arial Narrow"/>
          <w:i/>
          <w:sz w:val="16"/>
          <w:szCs w:val="16"/>
        </w:rPr>
        <w:pPrChange w:id="18" w:author="Autor">
          <w:pPr>
            <w:pStyle w:val="Textpoznmkypodiarou"/>
            <w:numPr>
              <w:numId w:val="16"/>
            </w:numPr>
            <w:ind w:left="709" w:hanging="360"/>
          </w:pPr>
        </w:pPrChange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  <w:ins w:id="19" w:author="Autor">
        <w:r w:rsidR="009B295F">
          <w:rPr>
            <w:rFonts w:ascii="Arial Narrow" w:hAnsi="Arial Narrow"/>
            <w:sz w:val="16"/>
            <w:szCs w:val="16"/>
          </w:rPr>
          <w:t xml:space="preserve"> hlavnú </w:t>
        </w:r>
      </w:ins>
    </w:p>
    <w:p w:rsidR="00BA0DFA" w:rsidRDefault="000A3CE4">
      <w:pPr>
        <w:pStyle w:val="Textpoznmkypodiarou"/>
        <w:ind w:left="142" w:hanging="142"/>
        <w:pPrChange w:id="20" w:author="Autor">
          <w:pPr>
            <w:pStyle w:val="Textpoznmkypodiarou"/>
            <w:tabs>
              <w:tab w:val="left" w:pos="142"/>
            </w:tabs>
            <w:ind w:left="142" w:hanging="142"/>
            <w:jc w:val="both"/>
          </w:pPr>
        </w:pPrChange>
      </w:pPr>
      <w:del w:id="21" w:author="Autor">
        <w:r w:rsidRPr="00706ABC" w:rsidDel="009B295F">
          <w:rPr>
            <w:rFonts w:ascii="Arial Narrow" w:hAnsi="Arial Narrow"/>
            <w:sz w:val="16"/>
            <w:szCs w:val="16"/>
          </w:rPr>
          <w:delText xml:space="preserve">vo Výkaze </w:delText>
        </w:r>
      </w:del>
      <w:ins w:id="22" w:author="Autor">
        <w:r w:rsidR="009B295F">
          <w:rPr>
            <w:rFonts w:ascii="Arial Narrow" w:hAnsi="Arial Narrow"/>
            <w:sz w:val="16"/>
            <w:szCs w:val="16"/>
          </w:rPr>
          <w:t>prí</w:t>
        </w:r>
      </w:ins>
      <w:r w:rsidR="006B75FB" w:rsidRPr="00E34FA3">
        <w:rPr>
          <w:rFonts w:ascii="Arial Narrow" w:hAnsi="Arial Narrow"/>
          <w:sz w:val="16"/>
          <w:szCs w:val="16"/>
        </w:rPr>
        <w:t>lohu k vyhláseniu</w:t>
      </w:r>
      <w:r w:rsidR="00864304"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:rsidR="00BA0DFA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:rsidR="00BA0DFA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o ročnom obrate zodpovedajú:</w:t>
      </w:r>
    </w:p>
    <w:p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:rsidR="00BA0DFA" w:rsidRDefault="000A3CE4" w:rsidP="00706ABC">
      <w:pPr>
        <w:pStyle w:val="Textpoznmkypodiarou"/>
        <w:numPr>
          <w:ilvl w:val="0"/>
          <w:numId w:val="17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o bilančnej sume zodpovedajú hodnote uvedenej:</w:t>
      </w:r>
    </w:p>
    <w:p w:rsidR="000A3CE4" w:rsidRPr="00706ABC" w:rsidRDefault="000A3CE4" w:rsidP="00706ABC">
      <w:pPr>
        <w:pStyle w:val="Textpoznmkypodiarou"/>
        <w:numPr>
          <w:ilvl w:val="0"/>
          <w:numId w:val="18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:rsidR="00BA0DFA" w:rsidRDefault="000A3CE4" w:rsidP="00706ABC">
      <w:pPr>
        <w:pStyle w:val="Textpoznmkypodiarou"/>
        <w:numPr>
          <w:ilvl w:val="0"/>
          <w:numId w:val="18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:rsidR="00BA0DFA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 xml:space="preserve">odporúčania komisie zo 6. mája 2003 o definícii </w:t>
      </w:r>
      <w:proofErr w:type="spellStart"/>
      <w:r w:rsidR="003C4DD4" w:rsidRPr="00E34FA3">
        <w:rPr>
          <w:rFonts w:ascii="Arial Narrow" w:hAnsi="Arial Narrow"/>
          <w:sz w:val="16"/>
          <w:szCs w:val="16"/>
        </w:rPr>
        <w:t>mikro</w:t>
      </w:r>
      <w:proofErr w:type="spellEnd"/>
      <w:r w:rsidR="003C4DD4"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:rsidR="00BA0DFA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:rsidR="00BA0DFA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:rsidR="00BA0DFA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Ak sa v konsolidovaných účtoch neuvádzajú údaje o počte pracovníkov, tento údaj sa vypočítava pridaním údajov podnikov, s ktorými je daný podnik prepojený.</w:t>
      </w:r>
    </w:p>
  </w:footnote>
  <w:footnote w:id="13">
    <w:p w:rsidR="00BA0DFA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</w:t>
      </w:r>
      <w:r w:rsidRPr="00E34FA3">
        <w:rPr>
          <w:rFonts w:ascii="Arial Narrow" w:hAnsi="Arial Narrow"/>
          <w:sz w:val="16"/>
          <w:szCs w:val="16"/>
        </w:rPr>
        <w:t>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5E1" w:rsidRPr="00020832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E172A2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  <w:num w:numId="14">
    <w:abstractNumId w:val="4"/>
  </w:num>
  <w:num w:numId="15">
    <w:abstractNumId w:val="7"/>
  </w:num>
  <w:num w:numId="16">
    <w:abstractNumId w:val="2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658C3"/>
    <w:rsid w:val="000737EC"/>
    <w:rsid w:val="000739E4"/>
    <w:rsid w:val="000A3CE4"/>
    <w:rsid w:val="000C0620"/>
    <w:rsid w:val="000D4DBC"/>
    <w:rsid w:val="000E722F"/>
    <w:rsid w:val="00107488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D48F4"/>
    <w:rsid w:val="001E1027"/>
    <w:rsid w:val="001F013A"/>
    <w:rsid w:val="001F2627"/>
    <w:rsid w:val="00201CFE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2891"/>
    <w:rsid w:val="002E71B3"/>
    <w:rsid w:val="00304B89"/>
    <w:rsid w:val="00320BEF"/>
    <w:rsid w:val="003211D9"/>
    <w:rsid w:val="003435CF"/>
    <w:rsid w:val="0035197A"/>
    <w:rsid w:val="00353025"/>
    <w:rsid w:val="00370D96"/>
    <w:rsid w:val="00386E9E"/>
    <w:rsid w:val="00393923"/>
    <w:rsid w:val="003B30C6"/>
    <w:rsid w:val="003C4DD4"/>
    <w:rsid w:val="003D4028"/>
    <w:rsid w:val="003D48BB"/>
    <w:rsid w:val="003D74E0"/>
    <w:rsid w:val="0040269D"/>
    <w:rsid w:val="0042235F"/>
    <w:rsid w:val="00457286"/>
    <w:rsid w:val="00464373"/>
    <w:rsid w:val="004663B9"/>
    <w:rsid w:val="0047701B"/>
    <w:rsid w:val="004B3479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A5A59"/>
    <w:rsid w:val="005C7718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A259A"/>
    <w:rsid w:val="007A27E2"/>
    <w:rsid w:val="007C05B2"/>
    <w:rsid w:val="007E3702"/>
    <w:rsid w:val="007F7A93"/>
    <w:rsid w:val="008027E8"/>
    <w:rsid w:val="008312D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7E8C"/>
    <w:rsid w:val="008A4717"/>
    <w:rsid w:val="008F3533"/>
    <w:rsid w:val="00925672"/>
    <w:rsid w:val="0095317F"/>
    <w:rsid w:val="00984AC9"/>
    <w:rsid w:val="0099068E"/>
    <w:rsid w:val="009925A1"/>
    <w:rsid w:val="009B10D2"/>
    <w:rsid w:val="009B2495"/>
    <w:rsid w:val="009B295F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47470"/>
    <w:rsid w:val="00A63CFB"/>
    <w:rsid w:val="00A71A5B"/>
    <w:rsid w:val="00AC5805"/>
    <w:rsid w:val="00AF3C9F"/>
    <w:rsid w:val="00AF6168"/>
    <w:rsid w:val="00B36BAD"/>
    <w:rsid w:val="00B4514B"/>
    <w:rsid w:val="00B45B28"/>
    <w:rsid w:val="00B50121"/>
    <w:rsid w:val="00B56B3B"/>
    <w:rsid w:val="00B76130"/>
    <w:rsid w:val="00B76A75"/>
    <w:rsid w:val="00BA0DFA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11933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172A2"/>
    <w:rsid w:val="00E26B1B"/>
    <w:rsid w:val="00E34FA3"/>
    <w:rsid w:val="00E6587E"/>
    <w:rsid w:val="00E67B15"/>
    <w:rsid w:val="00E760FA"/>
    <w:rsid w:val="00E80FE5"/>
    <w:rsid w:val="00F26BD3"/>
    <w:rsid w:val="00F7198E"/>
    <w:rsid w:val="00F7673F"/>
    <w:rsid w:val="00FB02D5"/>
    <w:rsid w:val="00FB0E82"/>
    <w:rsid w:val="00FB2508"/>
    <w:rsid w:val="00FB4915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8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cid:image001.png@01D6F2FC.E4E93F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8DE5A-DF29-431B-95F7-CB51C634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2015</Words>
  <Characters>11488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2022-08-01T22:22:00Z</dcterms:created>
  <dcterms:modified xsi:type="dcterms:W3CDTF">2022-08-24T06:36:00Z</dcterms:modified>
</cp:coreProperties>
</file>